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91C" w:rsidRDefault="0006591C">
      <w:bookmarkStart w:id="0" w:name="_GoBack"/>
      <w:bookmarkEnd w:id="0"/>
    </w:p>
    <w:p w:rsidR="00127355" w:rsidRPr="009A3542" w:rsidRDefault="00127355" w:rsidP="00127355">
      <w:pPr>
        <w:rPr>
          <w:ins w:id="1" w:author="Author"/>
          <w:rFonts w:ascii="Times New Roman" w:hAnsi="Times New Roman" w:cs="Times New Roman"/>
          <w:b/>
          <w:bCs/>
          <w:sz w:val="20"/>
          <w:szCs w:val="20"/>
        </w:rPr>
      </w:pPr>
      <w:ins w:id="2" w:author="Author">
        <w:r w:rsidRPr="009A3542">
          <w:rPr>
            <w:rFonts w:ascii="Times New Roman" w:hAnsi="Times New Roman" w:cs="Times New Roman"/>
            <w:b/>
            <w:bCs/>
            <w:sz w:val="20"/>
            <w:szCs w:val="20"/>
          </w:rPr>
          <w:t>Annex II</w:t>
        </w:r>
        <w:r w:rsidR="005B6588">
          <w:rPr>
            <w:rFonts w:ascii="Times New Roman" w:hAnsi="Times New Roman" w:cs="Times New Roman"/>
            <w:b/>
            <w:bCs/>
            <w:sz w:val="20"/>
            <w:szCs w:val="20"/>
          </w:rPr>
          <w:t>I</w:t>
        </w:r>
      </w:ins>
    </w:p>
    <w:p w:rsidR="0006591C" w:rsidRPr="0006591C" w:rsidRDefault="0006591C" w:rsidP="0006591C">
      <w:pPr>
        <w:rPr>
          <w:rFonts w:ascii="Times New Roman" w:hAnsi="Times New Roman" w:cs="Times New Roman"/>
          <w:b/>
          <w:bCs/>
          <w:sz w:val="20"/>
          <w:szCs w:val="20"/>
        </w:rPr>
      </w:pPr>
      <w:r w:rsidRPr="0006591C">
        <w:rPr>
          <w:rFonts w:ascii="Times New Roman" w:hAnsi="Times New Roman" w:cs="Times New Roman"/>
          <w:b/>
          <w:bCs/>
          <w:sz w:val="20"/>
          <w:szCs w:val="20"/>
        </w:rPr>
        <w:t xml:space="preserve">S.23.04 </w:t>
      </w:r>
      <w:r w:rsidR="00D221AB">
        <w:rPr>
          <w:rFonts w:ascii="Times New Roman" w:hAnsi="Times New Roman" w:cs="Times New Roman"/>
          <w:b/>
          <w:bCs/>
          <w:sz w:val="20"/>
          <w:szCs w:val="20"/>
        </w:rPr>
        <w:t xml:space="preserve">- </w:t>
      </w:r>
      <w:r w:rsidRPr="009E4861">
        <w:rPr>
          <w:rFonts w:ascii="Times New Roman" w:hAnsi="Times New Roman" w:cs="Times New Roman"/>
          <w:b/>
          <w:sz w:val="20"/>
          <w:szCs w:val="20"/>
        </w:rPr>
        <w:t>List of items on own funds (OF-B1)</w:t>
      </w:r>
    </w:p>
    <w:p w:rsidR="0006591C" w:rsidRPr="009E4861" w:rsidRDefault="0006591C" w:rsidP="0006591C">
      <w:pPr>
        <w:rPr>
          <w:rFonts w:ascii="Times New Roman" w:hAnsi="Times New Roman" w:cs="Times New Roman"/>
          <w:b/>
          <w:sz w:val="20"/>
          <w:szCs w:val="20"/>
        </w:rPr>
      </w:pPr>
      <w:r w:rsidRPr="009E4861">
        <w:rPr>
          <w:rFonts w:ascii="Times New Roman" w:hAnsi="Times New Roman" w:cs="Times New Roman"/>
          <w:b/>
          <w:sz w:val="20"/>
          <w:szCs w:val="20"/>
        </w:rPr>
        <w:t xml:space="preserve">General comments: </w:t>
      </w:r>
    </w:p>
    <w:p w:rsidR="0006591C" w:rsidRPr="009239CD" w:rsidRDefault="0006591C" w:rsidP="0006591C">
      <w:pPr>
        <w:rPr>
          <w:rFonts w:ascii="Times New Roman" w:hAnsi="Times New Roman" w:cs="Times New Roman"/>
          <w:sz w:val="20"/>
          <w:szCs w:val="20"/>
        </w:rPr>
      </w:pPr>
      <w:r w:rsidRPr="00483E15">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06591C" w:rsidRPr="009239CD" w:rsidRDefault="0006591C" w:rsidP="004C74E2">
      <w:pPr>
        <w:tabs>
          <w:tab w:val="left" w:pos="7260"/>
        </w:tabs>
        <w:rPr>
          <w:rFonts w:ascii="Times New Roman" w:hAnsi="Times New Roman" w:cs="Times New Roman"/>
          <w:sz w:val="20"/>
          <w:szCs w:val="20"/>
        </w:rPr>
        <w:pPrChange w:id="3" w:author="Author">
          <w:pPr/>
        </w:pPrChange>
      </w:pPr>
      <w:r w:rsidRPr="00483E15">
        <w:rPr>
          <w:rFonts w:ascii="Times New Roman" w:hAnsi="Times New Roman" w:cs="Times New Roman"/>
          <w:sz w:val="20"/>
          <w:szCs w:val="20"/>
        </w:rPr>
        <w:t xml:space="preserve">This Annex relates to annual submission for </w:t>
      </w:r>
      <w:r w:rsidR="00210AB0" w:rsidRPr="003035F1">
        <w:rPr>
          <w:rFonts w:ascii="Times New Roman" w:hAnsi="Times New Roman" w:cs="Times New Roman"/>
          <w:sz w:val="20"/>
          <w:szCs w:val="20"/>
        </w:rPr>
        <w:t>groups</w:t>
      </w:r>
      <w:ins w:id="4" w:author="Author">
        <w:r w:rsidR="003035F1" w:rsidRPr="004C74E2">
          <w:rPr>
            <w:rFonts w:ascii="Times New Roman" w:hAnsi="Times New Roman" w:cs="Times New Roman"/>
            <w:sz w:val="20"/>
            <w:szCs w:val="20"/>
            <w:rPrChange w:id="5" w:author="Author">
              <w:rPr>
                <w:rFonts w:ascii="Times New Roman" w:hAnsi="Times New Roman" w:cs="Times New Roman"/>
                <w:sz w:val="20"/>
                <w:szCs w:val="20"/>
                <w:highlight w:val="yellow"/>
              </w:rPr>
            </w:rPrChange>
          </w:rPr>
          <w:t xml:space="preserve"> regardless of the method used for the calculation of the group solvency</w:t>
        </w:r>
      </w:ins>
      <w:r w:rsidRPr="003035F1">
        <w:rPr>
          <w:rFonts w:ascii="Times New Roman" w:hAnsi="Times New Roman" w:cs="Times New Roman"/>
          <w:sz w:val="20"/>
          <w:szCs w:val="20"/>
        </w:rPr>
        <w:t>.</w:t>
      </w:r>
    </w:p>
    <w:tbl>
      <w:tblPr>
        <w:tblStyle w:val="TableGrid"/>
        <w:tblW w:w="9039" w:type="dxa"/>
        <w:tblLayout w:type="fixed"/>
        <w:tblLook w:val="04A0" w:firstRow="1" w:lastRow="0" w:firstColumn="1" w:lastColumn="0" w:noHBand="0" w:noVBand="1"/>
      </w:tblPr>
      <w:tblGrid>
        <w:gridCol w:w="1668"/>
        <w:gridCol w:w="2835"/>
        <w:gridCol w:w="4536"/>
      </w:tblGrid>
      <w:tr w:rsidR="0013263C" w:rsidRPr="00483E15" w:rsidTr="009E4861">
        <w:tc>
          <w:tcPr>
            <w:tcW w:w="1668" w:type="dxa"/>
          </w:tcPr>
          <w:p w:rsidR="001F2190" w:rsidRPr="009E4861" w:rsidRDefault="001F2190" w:rsidP="009E4861">
            <w:pPr>
              <w:jc w:val="center"/>
              <w:rPr>
                <w:rFonts w:ascii="Times New Roman" w:hAnsi="Times New Roman" w:cs="Times New Roman"/>
                <w:sz w:val="20"/>
                <w:szCs w:val="20"/>
              </w:rPr>
            </w:pPr>
          </w:p>
        </w:tc>
        <w:tc>
          <w:tcPr>
            <w:tcW w:w="2835"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ITEM</w:t>
            </w:r>
          </w:p>
        </w:tc>
        <w:tc>
          <w:tcPr>
            <w:tcW w:w="4536" w:type="dxa"/>
          </w:tcPr>
          <w:p w:rsidR="001F2190" w:rsidRPr="009E4861" w:rsidRDefault="001F2190" w:rsidP="009E4861">
            <w:pPr>
              <w:jc w:val="center"/>
              <w:rPr>
                <w:rFonts w:ascii="Times New Roman" w:hAnsi="Times New Roman" w:cs="Times New Roman"/>
                <w:b/>
                <w:bCs/>
                <w:sz w:val="20"/>
                <w:szCs w:val="20"/>
              </w:rPr>
            </w:pPr>
            <w:r w:rsidRPr="009E4861">
              <w:rPr>
                <w:rFonts w:ascii="Times New Roman" w:hAnsi="Times New Roman" w:cs="Times New Roman"/>
                <w:b/>
                <w:bCs/>
                <w:sz w:val="20"/>
                <w:szCs w:val="20"/>
              </w:rPr>
              <w:t>INSTRUCTIONS</w:t>
            </w:r>
          </w:p>
          <w:p w:rsidR="001F2190" w:rsidRPr="009E4861" w:rsidRDefault="001F2190" w:rsidP="009E4861">
            <w:pPr>
              <w:jc w:val="center"/>
              <w:rPr>
                <w:rFonts w:ascii="Times New Roman" w:hAnsi="Times New Roman" w:cs="Times New Roman"/>
                <w:b/>
                <w:bCs/>
                <w:sz w:val="20"/>
                <w:szCs w:val="20"/>
              </w:rPr>
            </w:pPr>
          </w:p>
        </w:tc>
      </w:tr>
      <w:tr w:rsidR="00EE62F1" w:rsidRPr="00483E15" w:rsidTr="009E4861">
        <w:tc>
          <w:tcPr>
            <w:tcW w:w="1668" w:type="dxa"/>
          </w:tcPr>
          <w:p w:rsidR="001F219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C0010</w:t>
            </w:r>
          </w:p>
          <w:p w:rsidR="00BA5550"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(A7</w:t>
            </w:r>
            <w:del w:id="6" w:author="Author">
              <w:r w:rsidRPr="009E4861" w:rsidDel="00AF522E">
                <w:rPr>
                  <w:rFonts w:ascii="Times New Roman" w:hAnsi="Times New Roman" w:cs="Times New Roman"/>
                  <w:sz w:val="20"/>
                  <w:szCs w:val="20"/>
                </w:rPr>
                <w:delText>7</w:delText>
              </w:r>
            </w:del>
            <w:ins w:id="7" w:author="Author">
              <w:r w:rsidR="00AF522E">
                <w:rPr>
                  <w:rFonts w:ascii="Times New Roman" w:hAnsi="Times New Roman" w:cs="Times New Roman"/>
                  <w:sz w:val="20"/>
                  <w:szCs w:val="20"/>
                </w:rPr>
                <w:t>8</w:t>
              </w:r>
            </w:ins>
            <w:r w:rsidRPr="009E4861">
              <w:rPr>
                <w:rFonts w:ascii="Times New Roman" w:hAnsi="Times New Roman" w:cs="Times New Roman"/>
                <w:sz w:val="20"/>
                <w:szCs w:val="20"/>
              </w:rPr>
              <w:t>.1:A.7</w:t>
            </w:r>
            <w:del w:id="8" w:author="Author">
              <w:r w:rsidRPr="009E4861" w:rsidDel="00AF522E">
                <w:rPr>
                  <w:rFonts w:ascii="Times New Roman" w:hAnsi="Times New Roman" w:cs="Times New Roman"/>
                  <w:sz w:val="20"/>
                  <w:szCs w:val="20"/>
                </w:rPr>
                <w:delText>7</w:delText>
              </w:r>
            </w:del>
            <w:ins w:id="9" w:author="Author">
              <w:r w:rsidR="00AF522E">
                <w:rPr>
                  <w:rFonts w:ascii="Times New Roman" w:hAnsi="Times New Roman" w:cs="Times New Roman"/>
                  <w:sz w:val="20"/>
                  <w:szCs w:val="20"/>
                </w:rPr>
                <w:t>8</w:t>
              </w:r>
            </w:ins>
            <w:r w:rsidRPr="009E4861">
              <w:rPr>
                <w:rFonts w:ascii="Times New Roman" w:hAnsi="Times New Roman" w:cs="Times New Roman"/>
                <w:sz w:val="20"/>
                <w:szCs w:val="20"/>
              </w:rPr>
              <w:t>.n)</w:t>
            </w:r>
          </w:p>
        </w:tc>
        <w:tc>
          <w:tcPr>
            <w:tcW w:w="2835" w:type="dxa"/>
          </w:tcPr>
          <w:p w:rsidR="001F2190"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w:t>
            </w:r>
            <w:r w:rsidR="00CC1EA6" w:rsidRPr="009E4861">
              <w:rPr>
                <w:rFonts w:ascii="Times New Roman" w:hAnsi="Times New Roman" w:cs="Times New Roman"/>
                <w:sz w:val="20"/>
                <w:szCs w:val="20"/>
              </w:rPr>
              <w:t>mutual members’ accounts</w:t>
            </w:r>
            <w:r w:rsidR="00CC1EA6" w:rsidRPr="009E4861" w:rsidDel="00CC1EA6">
              <w:rPr>
                <w:rFonts w:ascii="Times New Roman" w:hAnsi="Times New Roman" w:cs="Times New Roman"/>
                <w:sz w:val="20"/>
                <w:szCs w:val="20"/>
              </w:rPr>
              <w:t xml:space="preserve"> </w:t>
            </w:r>
          </w:p>
        </w:tc>
        <w:tc>
          <w:tcPr>
            <w:tcW w:w="4536" w:type="dxa"/>
          </w:tcPr>
          <w:p w:rsidR="001F2190"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subordinated </w:t>
            </w:r>
            <w:r w:rsidR="00CC1EA6" w:rsidRPr="009E4861">
              <w:rPr>
                <w:rFonts w:ascii="Times New Roman" w:hAnsi="Times New Roman" w:cs="Times New Roman"/>
                <w:sz w:val="20"/>
                <w:szCs w:val="20"/>
              </w:rPr>
              <w:t xml:space="preserve">mutual members’ accounts </w:t>
            </w:r>
            <w:r w:rsidRPr="009E4861">
              <w:rPr>
                <w:rFonts w:ascii="Times New Roman" w:hAnsi="Times New Roman" w:cs="Times New Roman"/>
                <w:sz w:val="20"/>
                <w:szCs w:val="20"/>
              </w:rPr>
              <w:t xml:space="preserve">for </w:t>
            </w:r>
            <w:r w:rsidR="00F24258">
              <w:rPr>
                <w:rFonts w:ascii="Times New Roman" w:hAnsi="Times New Roman" w:cs="Times New Roman"/>
                <w:sz w:val="20"/>
                <w:szCs w:val="20"/>
              </w:rPr>
              <w:t xml:space="preserve">a </w:t>
            </w:r>
            <w:r w:rsidR="00210AB0">
              <w:rPr>
                <w:rFonts w:ascii="Times New Roman" w:hAnsi="Times New Roman" w:cs="Times New Roman"/>
                <w:sz w:val="20"/>
                <w:szCs w:val="20"/>
              </w:rPr>
              <w:t>group</w:t>
            </w:r>
            <w:r w:rsidRPr="009E4861">
              <w:rPr>
                <w:rFonts w:ascii="Times New Roman" w:hAnsi="Times New Roman" w:cs="Times New Roman"/>
                <w:sz w:val="20"/>
                <w:szCs w:val="20"/>
              </w:rPr>
              <w:t>.</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C0020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B7</w:t>
            </w:r>
            <w:del w:id="10" w:author="Author">
              <w:r w:rsidR="00DD6A8A" w:rsidRPr="009E4861" w:rsidDel="00AF522E">
                <w:rPr>
                  <w:rFonts w:ascii="Times New Roman" w:hAnsi="Times New Roman" w:cs="Times New Roman"/>
                  <w:sz w:val="20"/>
                  <w:szCs w:val="20"/>
                </w:rPr>
                <w:delText>7</w:delText>
              </w:r>
            </w:del>
            <w:ins w:id="11"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.1:B7</w:t>
            </w:r>
            <w:del w:id="12" w:author="Author">
              <w:r w:rsidR="00DD6A8A" w:rsidRPr="009E4861" w:rsidDel="00AF522E">
                <w:rPr>
                  <w:rFonts w:ascii="Times New Roman" w:hAnsi="Times New Roman" w:cs="Times New Roman"/>
                  <w:sz w:val="20"/>
                  <w:szCs w:val="20"/>
                </w:rPr>
                <w:delText>7</w:delText>
              </w:r>
            </w:del>
            <w:ins w:id="13"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693FC5" w:rsidP="001C6A32">
            <w:pPr>
              <w:rPr>
                <w:rFonts w:ascii="Times New Roman" w:hAnsi="Times New Roman" w:cs="Times New Roman"/>
                <w:sz w:val="20"/>
                <w:szCs w:val="20"/>
              </w:rPr>
            </w:pPr>
            <w:r w:rsidRPr="009E4861">
              <w:rPr>
                <w:rFonts w:ascii="Times New Roman" w:hAnsi="Times New Roman" w:cs="Times New Roman"/>
                <w:sz w:val="20"/>
                <w:szCs w:val="20"/>
              </w:rPr>
              <w:t>Subordinated mutual members’ account</w:t>
            </w:r>
            <w:r w:rsidR="00557FD4" w:rsidRPr="009E4861">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 (in reporting currency)</w:t>
            </w:r>
          </w:p>
        </w:tc>
        <w:tc>
          <w:tcPr>
            <w:tcW w:w="4536" w:type="dxa"/>
          </w:tcPr>
          <w:p w:rsidR="00DD6A8A" w:rsidRPr="009E4861" w:rsidRDefault="00DD6A8A">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individual subordinated </w:t>
            </w:r>
            <w:r w:rsidR="00CC1EA6" w:rsidRPr="009E4861">
              <w:rPr>
                <w:rFonts w:ascii="Times New Roman" w:hAnsi="Times New Roman" w:cs="Times New Roman"/>
                <w:sz w:val="20"/>
                <w:szCs w:val="20"/>
              </w:rPr>
              <w:t>mutual members’ accounts</w:t>
            </w:r>
            <w:r w:rsidR="00693FC5" w:rsidRPr="009E4861">
              <w:rPr>
                <w:rFonts w:ascii="Times New Roman" w:hAnsi="Times New Roman" w:cs="Times New Roman"/>
                <w:sz w:val="20"/>
                <w:szCs w:val="20"/>
              </w:rPr>
              <w:t xml:space="preserve">. </w:t>
            </w:r>
            <w:r w:rsidR="00CC1EA6" w:rsidRPr="009E4861">
              <w:rPr>
                <w:rFonts w:ascii="Times New Roman" w:hAnsi="Times New Roman" w:cs="Times New Roman"/>
                <w:sz w:val="20"/>
                <w:szCs w:val="20"/>
              </w:rPr>
              <w:t xml:space="preserve"> </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C0030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C7</w:t>
            </w:r>
            <w:del w:id="14" w:author="Author">
              <w:r w:rsidR="00DD6A8A" w:rsidRPr="009E4861" w:rsidDel="00AF522E">
                <w:rPr>
                  <w:rFonts w:ascii="Times New Roman" w:hAnsi="Times New Roman" w:cs="Times New Roman"/>
                  <w:sz w:val="20"/>
                  <w:szCs w:val="20"/>
                </w:rPr>
                <w:delText>7</w:delText>
              </w:r>
            </w:del>
            <w:ins w:id="15"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.1:C7</w:t>
            </w:r>
            <w:del w:id="16" w:author="Author">
              <w:r w:rsidR="00DD6A8A" w:rsidRPr="009E4861" w:rsidDel="00AF522E">
                <w:rPr>
                  <w:rFonts w:ascii="Times New Roman" w:hAnsi="Times New Roman" w:cs="Times New Roman"/>
                  <w:sz w:val="20"/>
                  <w:szCs w:val="20"/>
                </w:rPr>
                <w:delText>7</w:delText>
              </w:r>
            </w:del>
            <w:ins w:id="17"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mutual members’ accounts – </w:t>
            </w:r>
            <w:r w:rsidR="00DD6A8A" w:rsidRPr="009E4861">
              <w:rPr>
                <w:rFonts w:ascii="Times New Roman" w:hAnsi="Times New Roman" w:cs="Times New Roman"/>
                <w:sz w:val="20"/>
                <w:szCs w:val="20"/>
              </w:rPr>
              <w:t>Tier</w:t>
            </w:r>
          </w:p>
        </w:tc>
        <w:tc>
          <w:tcPr>
            <w:tcW w:w="4536" w:type="dxa"/>
          </w:tcPr>
          <w:p w:rsidR="00DD6A8A"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w:t>
            </w:r>
            <w:r w:rsidR="00CC1EA6" w:rsidRPr="009E4861">
              <w:rPr>
                <w:rFonts w:ascii="Times New Roman" w:hAnsi="Times New Roman" w:cs="Times New Roman"/>
                <w:sz w:val="20"/>
                <w:szCs w:val="20"/>
              </w:rPr>
              <w:t>mutual members’ accounts</w:t>
            </w:r>
            <w:r w:rsidRPr="009E4861">
              <w:rPr>
                <w:rFonts w:ascii="Times New Roman" w:hAnsi="Times New Roman" w:cs="Times New Roman"/>
                <w:sz w:val="20"/>
                <w:szCs w:val="20"/>
              </w:rPr>
              <w:t>.</w:t>
            </w:r>
          </w:p>
          <w:p w:rsidR="00CE6269" w:rsidRDefault="00CE6269" w:rsidP="00802079">
            <w:pPr>
              <w:rPr>
                <w:rFonts w:ascii="Times New Roman" w:hAnsi="Times New Roman" w:cs="Times New Roman"/>
                <w:sz w:val="20"/>
                <w:szCs w:val="20"/>
              </w:rPr>
            </w:pPr>
          </w:p>
          <w:p w:rsidR="00802079" w:rsidRPr="009E4861" w:rsidRDefault="00802079" w:rsidP="00802079">
            <w:pPr>
              <w:rPr>
                <w:rFonts w:ascii="Times New Roman" w:hAnsi="Times New Roman" w:cs="Times New Roman"/>
                <w:sz w:val="20"/>
                <w:szCs w:val="20"/>
              </w:rPr>
            </w:pPr>
            <w:r w:rsidRPr="009E4861">
              <w:rPr>
                <w:rFonts w:ascii="Times New Roman" w:hAnsi="Times New Roman" w:cs="Times New Roman"/>
                <w:sz w:val="20"/>
                <w:szCs w:val="20"/>
              </w:rPr>
              <w:t>One of the options in the following closed list shall be used: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1</w:t>
            </w:r>
            <w:r w:rsidR="008356F9">
              <w:rPr>
                <w:rFonts w:ascii="Times New Roman" w:hAnsi="Times New Roman" w:cs="Times New Roman"/>
                <w:sz w:val="20"/>
                <w:szCs w:val="20"/>
              </w:rPr>
              <w:t xml:space="preserve"> </w:t>
            </w:r>
            <w:r>
              <w:rPr>
                <w:rFonts w:ascii="Times New Roman" w:hAnsi="Times New Roman" w:cs="Times New Roman"/>
                <w:sz w:val="20"/>
                <w:szCs w:val="20"/>
              </w:rPr>
              <w:t>- Tier 1</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2 - Tier 1 – unrestricted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3</w:t>
            </w:r>
            <w:r w:rsidR="008356F9">
              <w:rPr>
                <w:rFonts w:ascii="Times New Roman" w:hAnsi="Times New Roman" w:cs="Times New Roman"/>
                <w:sz w:val="20"/>
                <w:szCs w:val="20"/>
              </w:rPr>
              <w:t xml:space="preserve"> </w:t>
            </w:r>
            <w:r>
              <w:rPr>
                <w:rFonts w:ascii="Times New Roman" w:hAnsi="Times New Roman" w:cs="Times New Roman"/>
                <w:sz w:val="20"/>
                <w:szCs w:val="20"/>
              </w:rPr>
              <w:t>- Tier 1 – restricted</w:t>
            </w:r>
          </w:p>
          <w:p w:rsidR="00802079" w:rsidRDefault="00802079" w:rsidP="00CC1EA6">
            <w:pPr>
              <w:rPr>
                <w:rFonts w:ascii="Times New Roman" w:hAnsi="Times New Roman" w:cs="Times New Roman"/>
                <w:sz w:val="20"/>
                <w:szCs w:val="20"/>
              </w:rPr>
            </w:pPr>
            <w:r>
              <w:rPr>
                <w:rFonts w:ascii="Times New Roman" w:hAnsi="Times New Roman" w:cs="Times New Roman"/>
                <w:sz w:val="20"/>
                <w:szCs w:val="20"/>
              </w:rPr>
              <w:t>4</w:t>
            </w:r>
            <w:r w:rsidR="008356F9">
              <w:rPr>
                <w:rFonts w:ascii="Times New Roman" w:hAnsi="Times New Roman" w:cs="Times New Roman"/>
                <w:sz w:val="20"/>
                <w:szCs w:val="20"/>
              </w:rPr>
              <w:t xml:space="preserve"> </w:t>
            </w:r>
            <w:r>
              <w:rPr>
                <w:rFonts w:ascii="Times New Roman" w:hAnsi="Times New Roman" w:cs="Times New Roman"/>
                <w:sz w:val="20"/>
                <w:szCs w:val="20"/>
              </w:rPr>
              <w:t>- Tier 2</w:t>
            </w:r>
          </w:p>
          <w:p w:rsidR="00802079" w:rsidRPr="009E4861" w:rsidRDefault="00802079" w:rsidP="00CC1EA6">
            <w:pPr>
              <w:rPr>
                <w:rFonts w:ascii="Times New Roman" w:hAnsi="Times New Roman" w:cs="Times New Roman"/>
                <w:sz w:val="20"/>
                <w:szCs w:val="20"/>
              </w:rPr>
            </w:pPr>
            <w:r>
              <w:rPr>
                <w:rFonts w:ascii="Times New Roman" w:hAnsi="Times New Roman" w:cs="Times New Roman"/>
                <w:sz w:val="20"/>
                <w:szCs w:val="20"/>
              </w:rPr>
              <w:t>5</w:t>
            </w:r>
            <w:r w:rsidR="008356F9">
              <w:rPr>
                <w:rFonts w:ascii="Times New Roman" w:hAnsi="Times New Roman" w:cs="Times New Roman"/>
                <w:sz w:val="20"/>
                <w:szCs w:val="20"/>
              </w:rPr>
              <w:t xml:space="preserve"> </w:t>
            </w:r>
            <w:r>
              <w:rPr>
                <w:rFonts w:ascii="Times New Roman" w:hAnsi="Times New Roman" w:cs="Times New Roman"/>
                <w:sz w:val="20"/>
                <w:szCs w:val="20"/>
              </w:rPr>
              <w:t>- Tier</w:t>
            </w:r>
            <w:r w:rsidR="008356F9">
              <w:rPr>
                <w:rFonts w:ascii="Times New Roman" w:hAnsi="Times New Roman" w:cs="Times New Roman"/>
                <w:sz w:val="20"/>
                <w:szCs w:val="20"/>
              </w:rPr>
              <w:t xml:space="preserve"> </w:t>
            </w:r>
            <w:r>
              <w:rPr>
                <w:rFonts w:ascii="Times New Roman" w:hAnsi="Times New Roman" w:cs="Times New Roman"/>
                <w:sz w:val="20"/>
                <w:szCs w:val="20"/>
              </w:rPr>
              <w:t>3</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C0040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D7</w:t>
            </w:r>
            <w:del w:id="18" w:author="Author">
              <w:r w:rsidR="00DD6A8A" w:rsidRPr="009E4861" w:rsidDel="00AF522E">
                <w:rPr>
                  <w:rFonts w:ascii="Times New Roman" w:hAnsi="Times New Roman" w:cs="Times New Roman"/>
                  <w:sz w:val="20"/>
                  <w:szCs w:val="20"/>
                </w:rPr>
                <w:delText>7</w:delText>
              </w:r>
            </w:del>
            <w:ins w:id="19"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.1:D7</w:t>
            </w:r>
            <w:del w:id="20" w:author="Author">
              <w:r w:rsidR="00DD6A8A" w:rsidRPr="009E4861" w:rsidDel="00AF522E">
                <w:rPr>
                  <w:rFonts w:ascii="Times New Roman" w:hAnsi="Times New Roman" w:cs="Times New Roman"/>
                  <w:sz w:val="20"/>
                  <w:szCs w:val="20"/>
                </w:rPr>
                <w:delText>7</w:delText>
              </w:r>
            </w:del>
            <w:ins w:id="21"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rsidP="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 xml:space="preserve">Currency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F24258">
              <w:rPr>
                <w:rFonts w:ascii="Times New Roman" w:hAnsi="Times New Roman" w:cs="Times New Roman"/>
                <w:sz w:val="20"/>
                <w:szCs w:val="20"/>
              </w:rPr>
              <w:t xml:space="preserve">. </w:t>
            </w:r>
            <w:r w:rsidR="00F24258" w:rsidRPr="009A167E">
              <w:rPr>
                <w:rFonts w:ascii="Times New Roman" w:hAnsi="Times New Roman" w:cs="Times New Roman"/>
                <w:sz w:val="20"/>
                <w:szCs w:val="20"/>
              </w:rPr>
              <w:t>This is the original currency</w:t>
            </w:r>
            <w:r w:rsidR="00FC7093">
              <w:rPr>
                <w:rFonts w:ascii="Times New Roman" w:hAnsi="Times New Roman" w:cs="Times New Roman"/>
                <w:sz w:val="20"/>
                <w:szCs w:val="20"/>
              </w:rPr>
              <w:t>.</w:t>
            </w:r>
            <w:r w:rsidR="00F24258" w:rsidRPr="009A167E">
              <w:rPr>
                <w:rFonts w:ascii="Times New Roman" w:hAnsi="Times New Roman" w:cs="Times New Roman"/>
                <w:sz w:val="20"/>
                <w:szCs w:val="20"/>
              </w:rPr>
              <w:t xml:space="preserve"> </w:t>
            </w:r>
          </w:p>
        </w:tc>
      </w:tr>
      <w:tr w:rsidR="00210AB0" w:rsidTr="009E4861">
        <w:tc>
          <w:tcPr>
            <w:tcW w:w="1668" w:type="dxa"/>
          </w:tcPr>
          <w:p w:rsidR="00210AB0" w:rsidRDefault="00210AB0">
            <w:pPr>
              <w:rPr>
                <w:rFonts w:ascii="Times New Roman" w:hAnsi="Times New Roman" w:cs="Times New Roman"/>
                <w:sz w:val="20"/>
                <w:szCs w:val="20"/>
              </w:rPr>
            </w:pPr>
            <w:r>
              <w:rPr>
                <w:rFonts w:ascii="Times New Roman" w:hAnsi="Times New Roman" w:cs="Times New Roman"/>
                <w:sz w:val="20"/>
                <w:szCs w:val="20"/>
              </w:rPr>
              <w:t>C0050</w:t>
            </w:r>
          </w:p>
          <w:p w:rsidR="00210AB0" w:rsidRDefault="00210AB0">
            <w:pPr>
              <w:rPr>
                <w:rFonts w:ascii="Times New Roman" w:hAnsi="Times New Roman" w:cs="Times New Roman"/>
                <w:sz w:val="20"/>
                <w:szCs w:val="20"/>
              </w:rPr>
            </w:pPr>
            <w:r>
              <w:rPr>
                <w:rFonts w:ascii="Times New Roman" w:hAnsi="Times New Roman" w:cs="Times New Roman"/>
                <w:sz w:val="20"/>
                <w:szCs w:val="20"/>
              </w:rPr>
              <w:t xml:space="preserve">(E78.1:E78.n) </w:t>
            </w:r>
          </w:p>
          <w:p w:rsidR="00210AB0" w:rsidRDefault="00210AB0">
            <w:pPr>
              <w:rPr>
                <w:rFonts w:ascii="Times New Roman" w:hAnsi="Times New Roman" w:cs="Times New Roman"/>
                <w:sz w:val="20"/>
                <w:szCs w:val="20"/>
              </w:rPr>
            </w:pP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-issuing entity (if belongs to the group G, otherwise NG)</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This should indicate whether the issuing entity of the subordinated mutual members‘accounts belongs to the group.</w:t>
            </w:r>
          </w:p>
        </w:tc>
      </w:tr>
      <w:tr w:rsidR="00210AB0" w:rsidTr="009E4861">
        <w:tc>
          <w:tcPr>
            <w:tcW w:w="1668"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C0060</w:t>
            </w:r>
          </w:p>
          <w:p w:rsidR="00210AB0" w:rsidRDefault="00210AB0">
            <w:pPr>
              <w:rPr>
                <w:rFonts w:ascii="Times New Roman" w:hAnsi="Times New Roman" w:cs="Times New Roman"/>
                <w:sz w:val="20"/>
                <w:szCs w:val="20"/>
              </w:rPr>
            </w:pPr>
            <w:r>
              <w:rPr>
                <w:rFonts w:ascii="Times New Roman" w:hAnsi="Times New Roman" w:cs="Times New Roman"/>
                <w:sz w:val="20"/>
                <w:szCs w:val="20"/>
              </w:rPr>
              <w:t>(F78.1:F78.n)</w:t>
            </w:r>
          </w:p>
        </w:tc>
        <w:tc>
          <w:tcPr>
            <w:tcW w:w="2835"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Subordinated mutual members’ accounts -</w:t>
            </w:r>
            <w:r w:rsidR="0004321A">
              <w:rPr>
                <w:rFonts w:ascii="Times New Roman" w:hAnsi="Times New Roman" w:cs="Times New Roman"/>
                <w:sz w:val="20"/>
                <w:szCs w:val="20"/>
              </w:rPr>
              <w:t xml:space="preserve"> </w:t>
            </w:r>
            <w:r>
              <w:rPr>
                <w:rFonts w:ascii="Times New Roman" w:hAnsi="Times New Roman" w:cs="Times New Roman"/>
                <w:sz w:val="20"/>
                <w:szCs w:val="20"/>
              </w:rPr>
              <w:t>Lender (if specific)</w:t>
            </w:r>
          </w:p>
        </w:tc>
        <w:tc>
          <w:tcPr>
            <w:tcW w:w="4536" w:type="dxa"/>
            <w:hideMark/>
          </w:tcPr>
          <w:p w:rsidR="00210AB0" w:rsidRDefault="00210AB0">
            <w:pPr>
              <w:rPr>
                <w:rFonts w:ascii="Times New Roman" w:hAnsi="Times New Roman" w:cs="Times New Roman"/>
                <w:sz w:val="20"/>
                <w:szCs w:val="20"/>
              </w:rPr>
            </w:pPr>
            <w:r>
              <w:rPr>
                <w:rFonts w:ascii="Times New Roman" w:hAnsi="Times New Roman" w:cs="Times New Roman"/>
                <w:sz w:val="20"/>
                <w:szCs w:val="20"/>
              </w:rPr>
              <w:t>This should list the lender of the mutual members’ accounts.</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C0070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F7</w:t>
            </w:r>
            <w:del w:id="22" w:author="Author">
              <w:r w:rsidR="00DD6A8A" w:rsidRPr="009E4861" w:rsidDel="00AF522E">
                <w:rPr>
                  <w:rFonts w:ascii="Times New Roman" w:hAnsi="Times New Roman" w:cs="Times New Roman"/>
                  <w:sz w:val="20"/>
                  <w:szCs w:val="20"/>
                </w:rPr>
                <w:delText>7</w:delText>
              </w:r>
            </w:del>
            <w:ins w:id="23"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.1:F7</w:t>
            </w:r>
            <w:del w:id="24" w:author="Author">
              <w:r w:rsidR="00DD6A8A" w:rsidRPr="009E4861" w:rsidDel="00AF522E">
                <w:rPr>
                  <w:rFonts w:ascii="Times New Roman" w:hAnsi="Times New Roman" w:cs="Times New Roman"/>
                  <w:sz w:val="20"/>
                  <w:szCs w:val="20"/>
                </w:rPr>
                <w:delText>7</w:delText>
              </w:r>
            </w:del>
            <w:ins w:id="25"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 -</w:t>
            </w:r>
            <w:r w:rsidR="00DD6A8A" w:rsidRPr="009E486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ounted under transitionals?</w:t>
            </w:r>
          </w:p>
        </w:tc>
        <w:tc>
          <w:tcPr>
            <w:tcW w:w="4536" w:type="dxa"/>
          </w:tcPr>
          <w:p w:rsidR="00DD6A8A"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w:t>
            </w:r>
            <w:r w:rsidR="00CC1EA6" w:rsidRPr="009E4861">
              <w:rPr>
                <w:rFonts w:ascii="Times New Roman" w:hAnsi="Times New Roman" w:cs="Times New Roman"/>
                <w:sz w:val="20"/>
                <w:szCs w:val="20"/>
              </w:rPr>
              <w:t>mutual members’ accounts</w:t>
            </w:r>
            <w:r w:rsidR="00693FC5" w:rsidRPr="009E4861">
              <w:rPr>
                <w:rFonts w:ascii="Times New Roman" w:hAnsi="Times New Roman" w:cs="Times New Roman"/>
                <w:sz w:val="20"/>
                <w:szCs w:val="20"/>
              </w:rPr>
              <w:t xml:space="preserve"> </w:t>
            </w:r>
            <w:r w:rsidRPr="009E4861">
              <w:rPr>
                <w:rFonts w:ascii="Times New Roman" w:hAnsi="Times New Roman" w:cs="Times New Roman"/>
                <w:sz w:val="20"/>
                <w:szCs w:val="20"/>
              </w:rPr>
              <w:t>is counted under the transitional provisions.</w:t>
            </w:r>
          </w:p>
          <w:p w:rsidR="00CE6269" w:rsidRDefault="00CE6269" w:rsidP="001C6A32">
            <w:pPr>
              <w:rPr>
                <w:rFonts w:ascii="Times New Roman" w:hAnsi="Times New Roman" w:cs="Times New Roman"/>
                <w:sz w:val="20"/>
                <w:szCs w:val="20"/>
              </w:rPr>
            </w:pPr>
          </w:p>
          <w:p w:rsidR="00CE6269" w:rsidRDefault="00CE6269" w:rsidP="00CE6269">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CE6269" w:rsidRDefault="00CE6269" w:rsidP="00CE6269">
            <w:pPr>
              <w:rPr>
                <w:rFonts w:ascii="Times New Roman" w:hAnsi="Times New Roman" w:cs="Times New Roman"/>
                <w:sz w:val="20"/>
                <w:szCs w:val="20"/>
              </w:rPr>
            </w:pPr>
            <w:r>
              <w:rPr>
                <w:rFonts w:ascii="Times New Roman" w:hAnsi="Times New Roman" w:cs="Times New Roman"/>
                <w:sz w:val="20"/>
                <w:szCs w:val="20"/>
              </w:rPr>
              <w:t xml:space="preserve">1- </w:t>
            </w:r>
            <w:r w:rsidR="00AC58B5">
              <w:rPr>
                <w:rFonts w:ascii="Times New Roman" w:hAnsi="Times New Roman" w:cs="Times New Roman"/>
                <w:sz w:val="20"/>
                <w:szCs w:val="20"/>
              </w:rPr>
              <w:t>Counted under transitionals</w:t>
            </w:r>
          </w:p>
          <w:p w:rsidR="00CE6269" w:rsidRPr="009E4861" w:rsidRDefault="00AC58B5" w:rsidP="001C6A32">
            <w:pPr>
              <w:rPr>
                <w:rFonts w:ascii="Times New Roman" w:hAnsi="Times New Roman" w:cs="Times New Roman"/>
                <w:sz w:val="20"/>
                <w:szCs w:val="20"/>
              </w:rPr>
            </w:pPr>
            <w:r>
              <w:rPr>
                <w:rFonts w:ascii="Times New Roman" w:hAnsi="Times New Roman" w:cs="Times New Roman"/>
                <w:sz w:val="20"/>
                <w:szCs w:val="20"/>
              </w:rPr>
              <w:t>2- Not counted under transitionals</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C0080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G7</w:t>
            </w:r>
            <w:del w:id="26" w:author="Author">
              <w:r w:rsidR="00DD6A8A" w:rsidRPr="009E4861" w:rsidDel="00AF522E">
                <w:rPr>
                  <w:rFonts w:ascii="Times New Roman" w:hAnsi="Times New Roman" w:cs="Times New Roman"/>
                  <w:sz w:val="20"/>
                  <w:szCs w:val="20"/>
                </w:rPr>
                <w:delText>7</w:delText>
              </w:r>
            </w:del>
            <w:ins w:id="27"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.1:G7</w:t>
            </w:r>
            <w:del w:id="28" w:author="Author">
              <w:r w:rsidR="00DD6A8A" w:rsidRPr="009E4861" w:rsidDel="00AF522E">
                <w:rPr>
                  <w:rFonts w:ascii="Times New Roman" w:hAnsi="Times New Roman" w:cs="Times New Roman"/>
                  <w:sz w:val="20"/>
                  <w:szCs w:val="20"/>
                </w:rPr>
                <w:delText>7</w:delText>
              </w:r>
            </w:del>
            <w:ins w:id="29"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Pr="00D20DCD">
              <w:rPr>
                <w:rFonts w:ascii="Times New Roman" w:hAnsi="Times New Roman" w:cs="Times New Roman"/>
                <w:sz w:val="20"/>
                <w:szCs w:val="20"/>
              </w:rPr>
              <w:t xml:space="preserve">Counterparty </w:t>
            </w:r>
            <w:r w:rsidR="00DD6A8A" w:rsidRPr="009E4861">
              <w:rPr>
                <w:rFonts w:ascii="Times New Roman" w:hAnsi="Times New Roman" w:cs="Times New Roman"/>
                <w:sz w:val="20"/>
                <w:szCs w:val="20"/>
              </w:rPr>
              <w:t>(if specific)</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counterparty of the subordinated </w:t>
            </w:r>
            <w:r w:rsidR="00CC1EA6" w:rsidRPr="009E4861">
              <w:rPr>
                <w:rFonts w:ascii="Times New Roman" w:hAnsi="Times New Roman" w:cs="Times New Roman"/>
                <w:sz w:val="20"/>
                <w:szCs w:val="20"/>
              </w:rPr>
              <w:t xml:space="preserve">mutual members’ accounts </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C0090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H7</w:t>
            </w:r>
            <w:del w:id="30" w:author="Author">
              <w:r w:rsidR="00DD6A8A" w:rsidRPr="009E4861" w:rsidDel="00AF522E">
                <w:rPr>
                  <w:rFonts w:ascii="Times New Roman" w:hAnsi="Times New Roman" w:cs="Times New Roman"/>
                  <w:sz w:val="20"/>
                  <w:szCs w:val="20"/>
                </w:rPr>
                <w:delText>7</w:delText>
              </w:r>
            </w:del>
            <w:ins w:id="31"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.1:H7</w:t>
            </w:r>
            <w:del w:id="32" w:author="Author">
              <w:r w:rsidR="00DD6A8A" w:rsidRPr="009E4861" w:rsidDel="00AF522E">
                <w:rPr>
                  <w:rFonts w:ascii="Times New Roman" w:hAnsi="Times New Roman" w:cs="Times New Roman"/>
                  <w:sz w:val="20"/>
                  <w:szCs w:val="20"/>
                </w:rPr>
                <w:delText>7</w:delText>
              </w:r>
            </w:del>
            <w:ins w:id="33"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0004321A">
              <w:rPr>
                <w:rFonts w:ascii="Times New Roman" w:hAnsi="Times New Roman" w:cs="Times New Roman"/>
                <w:sz w:val="20"/>
                <w:szCs w:val="20"/>
              </w:rPr>
              <w:t xml:space="preserve"> </w:t>
            </w:r>
            <w:r w:rsidR="00557FD4" w:rsidRPr="009E4861">
              <w:rPr>
                <w:rFonts w:ascii="Times New Roman" w:hAnsi="Times New Roman" w:cs="Times New Roman"/>
                <w:sz w:val="20"/>
                <w:szCs w:val="20"/>
              </w:rPr>
              <w:t>-</w:t>
            </w:r>
            <w:r>
              <w:rPr>
                <w:rFonts w:ascii="Times New Roman" w:hAnsi="Times New Roman" w:cs="Times New Roman"/>
                <w:sz w:val="20"/>
                <w:szCs w:val="20"/>
              </w:rPr>
              <w:t xml:space="preserve"> </w:t>
            </w:r>
            <w:r w:rsidRPr="009E4861">
              <w:rPr>
                <w:rFonts w:ascii="Times New Roman" w:hAnsi="Times New Roman" w:cs="Times New Roman"/>
                <w:sz w:val="20"/>
                <w:szCs w:val="20"/>
              </w:rPr>
              <w:t>Issue date</w:t>
            </w:r>
          </w:p>
        </w:tc>
        <w:tc>
          <w:tcPr>
            <w:tcW w:w="4536" w:type="dxa"/>
          </w:tcPr>
          <w:p w:rsidR="001C6A32"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w:t>
            </w:r>
            <w:r w:rsidR="00CC1EA6" w:rsidRPr="009E4861">
              <w:rPr>
                <w:rFonts w:ascii="Times New Roman" w:hAnsi="Times New Roman" w:cs="Times New Roman"/>
                <w:sz w:val="20"/>
                <w:szCs w:val="20"/>
              </w:rPr>
              <w:t>mutual members’ accounts</w:t>
            </w:r>
            <w:del w:id="34" w:author="Author">
              <w:r w:rsidR="00CC1EA6" w:rsidRPr="009E4861" w:rsidDel="00127355">
                <w:rPr>
                  <w:rFonts w:ascii="Times New Roman" w:hAnsi="Times New Roman" w:cs="Times New Roman"/>
                  <w:sz w:val="20"/>
                  <w:szCs w:val="20"/>
                </w:rPr>
                <w:delText xml:space="preserve"> </w:delText>
              </w:r>
            </w:del>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del w:id="35" w:author="Author">
              <w:r w:rsidR="001C6A32" w:rsidRPr="009E4861" w:rsidDel="00127355">
                <w:rPr>
                  <w:rFonts w:ascii="Times New Roman" w:hAnsi="Times New Roman" w:cs="Times New Roman"/>
                  <w:sz w:val="20"/>
                  <w:szCs w:val="20"/>
                </w:rPr>
                <w:delText xml:space="preserve">, </w:delText>
              </w:r>
            </w:del>
            <w:r w:rsidR="001C6A32" w:rsidRPr="00483E15">
              <w:rPr>
                <w:rFonts w:ascii="Times New Roman" w:hAnsi="Times New Roman" w:cs="Times New Roman"/>
                <w:sz w:val="20"/>
                <w:szCs w:val="20"/>
              </w:rPr>
              <w:t xml:space="preserve"> </w:t>
            </w:r>
            <w:ins w:id="36" w:author="Author">
              <w:r w:rsidR="00127355">
                <w:rPr>
                  <w:rFonts w:ascii="Times New Roman" w:hAnsi="Times New Roman" w:cs="Times New Roman"/>
                  <w:sz w:val="20"/>
                  <w:szCs w:val="20"/>
                </w:rPr>
                <w:t>(</w:t>
              </w:r>
            </w:ins>
            <w:r w:rsidR="001C6A32" w:rsidRPr="00483E15">
              <w:rPr>
                <w:rFonts w:ascii="Times New Roman" w:hAnsi="Times New Roman" w:cs="Times New Roman"/>
                <w:sz w:val="20"/>
                <w:szCs w:val="20"/>
              </w:rPr>
              <w:t>yyyy-mm-dd</w:t>
            </w:r>
            <w:ins w:id="37" w:author="Author">
              <w:r w:rsidR="00127355">
                <w:rPr>
                  <w:rFonts w:ascii="Times New Roman" w:hAnsi="Times New Roman" w:cs="Times New Roman"/>
                  <w:sz w:val="20"/>
                  <w:szCs w:val="20"/>
                </w:rPr>
                <w:t>)</w:t>
              </w:r>
            </w:ins>
            <w:r w:rsidR="001C6A32" w:rsidRPr="00483E15">
              <w:rPr>
                <w:rFonts w:ascii="Times New Roman" w:hAnsi="Times New Roman" w:cs="Times New Roman"/>
                <w:sz w:val="20"/>
                <w:szCs w:val="20"/>
              </w:rPr>
              <w:t>.</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C0100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I7</w:t>
            </w:r>
            <w:del w:id="38" w:author="Author">
              <w:r w:rsidR="00DD6A8A" w:rsidRPr="009E4861" w:rsidDel="00AF522E">
                <w:rPr>
                  <w:rFonts w:ascii="Times New Roman" w:hAnsi="Times New Roman" w:cs="Times New Roman"/>
                  <w:sz w:val="20"/>
                  <w:szCs w:val="20"/>
                </w:rPr>
                <w:delText>7</w:delText>
              </w:r>
            </w:del>
            <w:ins w:id="39"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.1:I7</w:t>
            </w:r>
            <w:del w:id="40" w:author="Author">
              <w:r w:rsidR="00DD6A8A" w:rsidRPr="009E4861" w:rsidDel="00AF522E">
                <w:rPr>
                  <w:rFonts w:ascii="Times New Roman" w:hAnsi="Times New Roman" w:cs="Times New Roman"/>
                  <w:sz w:val="20"/>
                  <w:szCs w:val="20"/>
                </w:rPr>
                <w:delText>7</w:delText>
              </w:r>
            </w:del>
            <w:ins w:id="41"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557FD4">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sidRPr="00D20DCD">
              <w:rPr>
                <w:rFonts w:ascii="Times New Roman" w:hAnsi="Times New Roman" w:cs="Times New Roman"/>
                <w:sz w:val="20"/>
                <w:szCs w:val="20"/>
              </w:rPr>
              <w:t xml:space="preserve"> - Maturity date</w:t>
            </w:r>
          </w:p>
        </w:tc>
        <w:tc>
          <w:tcPr>
            <w:tcW w:w="4536" w:type="dxa"/>
          </w:tcPr>
          <w:p w:rsidR="001C6A32" w:rsidRPr="009E4861" w:rsidRDefault="00DD6A8A" w:rsidP="00127355">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w:t>
            </w:r>
            <w:r w:rsidR="00CC1EA6" w:rsidRPr="009E4861">
              <w:rPr>
                <w:rFonts w:ascii="Times New Roman" w:hAnsi="Times New Roman" w:cs="Times New Roman"/>
                <w:sz w:val="20"/>
                <w:szCs w:val="20"/>
              </w:rPr>
              <w:t>mutual members’ accounts</w:t>
            </w:r>
            <w:del w:id="42" w:author="Author">
              <w:r w:rsidR="00CC1EA6" w:rsidRPr="009E4861" w:rsidDel="00127355">
                <w:rPr>
                  <w:rFonts w:ascii="Times New Roman" w:hAnsi="Times New Roman" w:cs="Times New Roman"/>
                  <w:sz w:val="20"/>
                  <w:szCs w:val="20"/>
                </w:rPr>
                <w:delText xml:space="preserve"> </w:delText>
              </w:r>
            </w:del>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del w:id="43" w:author="Author">
              <w:r w:rsidR="001C6A32" w:rsidRPr="009E4861" w:rsidDel="00127355">
                <w:rPr>
                  <w:rFonts w:ascii="Times New Roman" w:hAnsi="Times New Roman" w:cs="Times New Roman"/>
                  <w:sz w:val="20"/>
                  <w:szCs w:val="20"/>
                </w:rPr>
                <w:delText>,</w:delText>
              </w:r>
            </w:del>
            <w:r w:rsidR="001C6A32" w:rsidRPr="009E4861">
              <w:rPr>
                <w:rFonts w:ascii="Times New Roman" w:hAnsi="Times New Roman" w:cs="Times New Roman"/>
                <w:sz w:val="20"/>
                <w:szCs w:val="20"/>
              </w:rPr>
              <w:t xml:space="preserve"> </w:t>
            </w:r>
            <w:ins w:id="44" w:author="Author">
              <w:r w:rsidR="00127355">
                <w:rPr>
                  <w:rFonts w:ascii="Times New Roman" w:hAnsi="Times New Roman" w:cs="Times New Roman"/>
                  <w:sz w:val="20"/>
                  <w:szCs w:val="20"/>
                </w:rPr>
                <w:t>(</w:t>
              </w:r>
            </w:ins>
            <w:r w:rsidR="001C6A32" w:rsidRPr="00483E15">
              <w:rPr>
                <w:rFonts w:ascii="Times New Roman" w:hAnsi="Times New Roman" w:cs="Times New Roman"/>
                <w:sz w:val="20"/>
                <w:szCs w:val="20"/>
              </w:rPr>
              <w:t>yyyy-mm-dd</w:t>
            </w:r>
            <w:ins w:id="45" w:author="Author">
              <w:r w:rsidR="00127355">
                <w:rPr>
                  <w:rFonts w:ascii="Times New Roman" w:hAnsi="Times New Roman" w:cs="Times New Roman"/>
                  <w:sz w:val="20"/>
                  <w:szCs w:val="20"/>
                </w:rPr>
                <w:t>)</w:t>
              </w:r>
            </w:ins>
            <w:r w:rsidR="001C6A32" w:rsidRPr="00483E15">
              <w:rPr>
                <w:rFonts w:ascii="Times New Roman" w:hAnsi="Times New Roman" w:cs="Times New Roman"/>
                <w:sz w:val="20"/>
                <w:szCs w:val="20"/>
              </w:rPr>
              <w:t>.</w:t>
            </w:r>
          </w:p>
        </w:tc>
      </w:tr>
      <w:tr w:rsidR="00EE62F1" w:rsidRPr="00483E15" w:rsidTr="009E4861">
        <w:tc>
          <w:tcPr>
            <w:tcW w:w="1668" w:type="dxa"/>
          </w:tcPr>
          <w:p w:rsidR="00BA5550"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C0110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J7</w:t>
            </w:r>
            <w:del w:id="46" w:author="Author">
              <w:r w:rsidR="00DD6A8A" w:rsidRPr="009E4861" w:rsidDel="00AF522E">
                <w:rPr>
                  <w:rFonts w:ascii="Times New Roman" w:hAnsi="Times New Roman" w:cs="Times New Roman"/>
                  <w:sz w:val="20"/>
                  <w:szCs w:val="20"/>
                </w:rPr>
                <w:delText>7</w:delText>
              </w:r>
            </w:del>
            <w:ins w:id="47"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.1:J7</w:t>
            </w:r>
            <w:del w:id="48" w:author="Author">
              <w:r w:rsidR="00DD6A8A" w:rsidRPr="009E4861" w:rsidDel="00AF522E">
                <w:rPr>
                  <w:rFonts w:ascii="Times New Roman" w:hAnsi="Times New Roman" w:cs="Times New Roman"/>
                  <w:sz w:val="20"/>
                  <w:szCs w:val="20"/>
                </w:rPr>
                <w:delText>7</w:delText>
              </w:r>
            </w:del>
            <w:ins w:id="49"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Subordinated mutual members’ accounts</w:t>
            </w:r>
            <w:r w:rsidR="0004321A">
              <w:rPr>
                <w:rFonts w:ascii="Times New Roman" w:hAnsi="Times New Roman" w:cs="Times New Roman"/>
                <w:sz w:val="20"/>
                <w:szCs w:val="20"/>
              </w:rPr>
              <w:t xml:space="preserve"> </w:t>
            </w:r>
            <w:r w:rsidRPr="009E4861">
              <w:rPr>
                <w:rFonts w:ascii="Times New Roman" w:hAnsi="Times New Roman" w:cs="Times New Roman"/>
                <w:sz w:val="20"/>
                <w:szCs w:val="20"/>
              </w:rPr>
              <w:t>-</w:t>
            </w:r>
            <w:r w:rsidR="0004321A">
              <w:rPr>
                <w:rFonts w:ascii="Times New Roman" w:hAnsi="Times New Roman" w:cs="Times New Roman"/>
                <w:sz w:val="20"/>
                <w:szCs w:val="20"/>
              </w:rPr>
              <w:t xml:space="preserve"> </w:t>
            </w:r>
            <w:r w:rsidR="00385981" w:rsidRPr="00D20DCD">
              <w:rPr>
                <w:rFonts w:ascii="Times New Roman" w:hAnsi="Times New Roman" w:cs="Times New Roman"/>
                <w:sz w:val="20"/>
                <w:szCs w:val="20"/>
              </w:rPr>
              <w:t>First call date</w:t>
            </w:r>
          </w:p>
        </w:tc>
        <w:tc>
          <w:tcPr>
            <w:tcW w:w="4536" w:type="dxa"/>
          </w:tcPr>
          <w:p w:rsidR="00DD6A8A"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w:t>
            </w:r>
            <w:r w:rsidR="00CC1EA6" w:rsidRPr="009E4861">
              <w:rPr>
                <w:rFonts w:ascii="Times New Roman" w:hAnsi="Times New Roman" w:cs="Times New Roman"/>
                <w:sz w:val="20"/>
                <w:szCs w:val="20"/>
              </w:rPr>
              <w:t>mutual members’ accounts</w:t>
            </w:r>
            <w:del w:id="50" w:author="Author">
              <w:r w:rsidR="00CC1EA6" w:rsidRPr="009E4861" w:rsidDel="00127355">
                <w:rPr>
                  <w:rFonts w:ascii="Times New Roman" w:hAnsi="Times New Roman" w:cs="Times New Roman"/>
                  <w:sz w:val="20"/>
                  <w:szCs w:val="20"/>
                </w:rPr>
                <w:delText xml:space="preserve"> </w:delText>
              </w:r>
            </w:del>
            <w:r w:rsidRPr="009E4861">
              <w:rPr>
                <w:rFonts w:ascii="Times New Roman" w:hAnsi="Times New Roman" w:cs="Times New Roman"/>
                <w:sz w:val="20"/>
                <w:szCs w:val="20"/>
              </w:rPr>
              <w:t xml:space="preserv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del w:id="51" w:author="Author">
              <w:r w:rsidR="001C6A32" w:rsidRPr="009E4861" w:rsidDel="00127355">
                <w:rPr>
                  <w:rFonts w:ascii="Times New Roman" w:hAnsi="Times New Roman" w:cs="Times New Roman"/>
                  <w:sz w:val="20"/>
                  <w:szCs w:val="20"/>
                </w:rPr>
                <w:delText>,</w:delText>
              </w:r>
            </w:del>
            <w:r w:rsidR="001C6A32" w:rsidRPr="009E4861">
              <w:rPr>
                <w:rFonts w:ascii="Times New Roman" w:hAnsi="Times New Roman" w:cs="Times New Roman"/>
                <w:sz w:val="20"/>
                <w:szCs w:val="20"/>
              </w:rPr>
              <w:t xml:space="preserve"> </w:t>
            </w:r>
            <w:r w:rsidR="001C6A32" w:rsidRPr="00483E15">
              <w:rPr>
                <w:rFonts w:ascii="Times New Roman" w:hAnsi="Times New Roman" w:cs="Times New Roman"/>
                <w:sz w:val="20"/>
                <w:szCs w:val="20"/>
              </w:rPr>
              <w:lastRenderedPageBreak/>
              <w:t>(yyyy-mm-dd</w:t>
            </w:r>
            <w:ins w:id="52" w:author="Author">
              <w:r w:rsidR="00127355">
                <w:rPr>
                  <w:rFonts w:ascii="Times New Roman" w:hAnsi="Times New Roman" w:cs="Times New Roman"/>
                  <w:sz w:val="20"/>
                  <w:szCs w:val="20"/>
                </w:rPr>
                <w:t>)</w:t>
              </w:r>
            </w:ins>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lastRenderedPageBreak/>
              <w:t>C0120</w:t>
            </w:r>
          </w:p>
          <w:p w:rsidR="00DD6A8A" w:rsidRPr="009E4861" w:rsidRDefault="00BA5550"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K7</w:t>
            </w:r>
            <w:del w:id="53" w:author="Author">
              <w:r w:rsidR="00DD6A8A" w:rsidRPr="009E4861" w:rsidDel="00AF522E">
                <w:rPr>
                  <w:rFonts w:ascii="Times New Roman" w:hAnsi="Times New Roman" w:cs="Times New Roman"/>
                  <w:sz w:val="20"/>
                  <w:szCs w:val="20"/>
                </w:rPr>
                <w:delText>7</w:delText>
              </w:r>
            </w:del>
            <w:ins w:id="54"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.1:K7</w:t>
            </w:r>
            <w:del w:id="55" w:author="Author">
              <w:r w:rsidR="00DD6A8A" w:rsidRPr="009E4861" w:rsidDel="00AF522E">
                <w:rPr>
                  <w:rFonts w:ascii="Times New Roman" w:hAnsi="Times New Roman" w:cs="Times New Roman"/>
                  <w:sz w:val="20"/>
                  <w:szCs w:val="20"/>
                </w:rPr>
                <w:delText>7</w:delText>
              </w:r>
            </w:del>
            <w:ins w:id="56"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 xml:space="preserve">Subordinated mutual members’ accounts </w:t>
            </w:r>
            <w:r w:rsidR="00385981" w:rsidRPr="00D20DCD">
              <w:rPr>
                <w:rFonts w:ascii="Times New Roman" w:hAnsi="Times New Roman" w:cs="Times New Roman"/>
                <w:sz w:val="20"/>
                <w:szCs w:val="20"/>
              </w:rPr>
              <w:t>- Details of further call dates</w:t>
            </w:r>
          </w:p>
        </w:tc>
        <w:tc>
          <w:tcPr>
            <w:tcW w:w="4536" w:type="dxa"/>
          </w:tcPr>
          <w:p w:rsidR="00DD6A8A" w:rsidRPr="009E4861" w:rsidRDefault="00DD6A8A" w:rsidP="00916E44">
            <w:pPr>
              <w:rPr>
                <w:rFonts w:ascii="Times New Roman" w:hAnsi="Times New Roman" w:cs="Times New Roman"/>
                <w:sz w:val="20"/>
                <w:szCs w:val="20"/>
              </w:rPr>
            </w:pPr>
            <w:r w:rsidRPr="009E4861">
              <w:rPr>
                <w:rFonts w:ascii="Times New Roman" w:hAnsi="Times New Roman" w:cs="Times New Roman"/>
                <w:sz w:val="20"/>
                <w:szCs w:val="20"/>
              </w:rPr>
              <w:t xml:space="preserve">These are the further call dates of the subordinated </w:t>
            </w:r>
            <w:ins w:id="57" w:author="Author">
              <w:r w:rsidR="00916E44" w:rsidRPr="009E4861">
                <w:rPr>
                  <w:rFonts w:ascii="Times New Roman" w:hAnsi="Times New Roman" w:cs="Times New Roman"/>
                  <w:sz w:val="20"/>
                  <w:szCs w:val="20"/>
                </w:rPr>
                <w:t>mutual members’ accounts</w:t>
              </w:r>
            </w:ins>
            <w:del w:id="58" w:author="Author">
              <w:r w:rsidRPr="009E4861" w:rsidDel="00916E44">
                <w:rPr>
                  <w:rFonts w:ascii="Times New Roman" w:hAnsi="Times New Roman" w:cs="Times New Roman"/>
                  <w:sz w:val="20"/>
                  <w:szCs w:val="20"/>
                </w:rPr>
                <w:delText>liabilities</w:delText>
              </w:r>
            </w:del>
            <w:r w:rsidR="00D221AB">
              <w:rPr>
                <w:rFonts w:ascii="Times New Roman" w:hAnsi="Times New Roman" w:cs="Times New Roman"/>
                <w:sz w:val="20"/>
                <w:szCs w:val="20"/>
              </w:rPr>
              <w:t>.</w:t>
            </w:r>
            <w:r w:rsidRPr="009E4861">
              <w:rPr>
                <w:rFonts w:ascii="Times New Roman" w:hAnsi="Times New Roman" w:cs="Times New Roman"/>
                <w:sz w:val="20"/>
                <w:szCs w:val="20"/>
              </w:rPr>
              <w:tab/>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C0130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L7</w:t>
            </w:r>
            <w:del w:id="59" w:author="Author">
              <w:r w:rsidR="00DD6A8A" w:rsidRPr="009E4861" w:rsidDel="00AF522E">
                <w:rPr>
                  <w:rFonts w:ascii="Times New Roman" w:hAnsi="Times New Roman" w:cs="Times New Roman"/>
                  <w:sz w:val="20"/>
                  <w:szCs w:val="20"/>
                </w:rPr>
                <w:delText>7</w:delText>
              </w:r>
            </w:del>
            <w:ins w:id="60"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.1:L7</w:t>
            </w:r>
            <w:del w:id="61" w:author="Author">
              <w:r w:rsidR="00DD6A8A" w:rsidRPr="009E4861" w:rsidDel="00AF522E">
                <w:rPr>
                  <w:rFonts w:ascii="Times New Roman" w:hAnsi="Times New Roman" w:cs="Times New Roman"/>
                  <w:sz w:val="20"/>
                  <w:szCs w:val="20"/>
                </w:rPr>
                <w:delText>7</w:delText>
              </w:r>
            </w:del>
            <w:ins w:id="62"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04321A">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r w:rsidR="00385981" w:rsidRPr="00D20DCD">
              <w:rPr>
                <w:rFonts w:ascii="Times New Roman" w:hAnsi="Times New Roman" w:cs="Times New Roman"/>
                <w:sz w:val="20"/>
                <w:szCs w:val="20"/>
              </w:rPr>
              <w:t>- Details of incentives to redeem</w:t>
            </w:r>
          </w:p>
        </w:tc>
        <w:tc>
          <w:tcPr>
            <w:tcW w:w="4536" w:type="dxa"/>
          </w:tcPr>
          <w:p w:rsidR="00DD6A8A" w:rsidRPr="009E4861" w:rsidRDefault="00DD6A8A" w:rsidP="00CC1EA6">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subordinated </w:t>
            </w:r>
            <w:r w:rsidR="00CC1EA6" w:rsidRPr="009E4861">
              <w:rPr>
                <w:rFonts w:ascii="Times New Roman" w:hAnsi="Times New Roman" w:cs="Times New Roman"/>
                <w:sz w:val="20"/>
                <w:szCs w:val="20"/>
              </w:rPr>
              <w:t>mutual members’ accounts</w:t>
            </w:r>
            <w:del w:id="63" w:author="Author">
              <w:r w:rsidR="00CC1EA6" w:rsidRPr="009E4861" w:rsidDel="00127355">
                <w:rPr>
                  <w:rFonts w:ascii="Times New Roman" w:hAnsi="Times New Roman" w:cs="Times New Roman"/>
                  <w:sz w:val="20"/>
                  <w:szCs w:val="20"/>
                </w:rPr>
                <w:delText xml:space="preserve"> </w:delText>
              </w:r>
            </w:del>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C0140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M7</w:t>
            </w:r>
            <w:del w:id="64" w:author="Author">
              <w:r w:rsidR="00DD6A8A" w:rsidRPr="009E4861" w:rsidDel="00AF522E">
                <w:rPr>
                  <w:rFonts w:ascii="Times New Roman" w:hAnsi="Times New Roman" w:cs="Times New Roman"/>
                  <w:sz w:val="20"/>
                  <w:szCs w:val="20"/>
                </w:rPr>
                <w:delText>7</w:delText>
              </w:r>
            </w:del>
            <w:ins w:id="65"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.1:M7</w:t>
            </w:r>
            <w:del w:id="66" w:author="Author">
              <w:r w:rsidR="00DD6A8A" w:rsidRPr="009E4861" w:rsidDel="00AF522E">
                <w:rPr>
                  <w:rFonts w:ascii="Times New Roman" w:hAnsi="Times New Roman" w:cs="Times New Roman"/>
                  <w:sz w:val="20"/>
                  <w:szCs w:val="20"/>
                </w:rPr>
                <w:delText>7</w:delText>
              </w:r>
            </w:del>
            <w:ins w:id="67"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557FD4" w:rsidRPr="009E4861">
              <w:rPr>
                <w:rFonts w:ascii="Times New Roman" w:hAnsi="Times New Roman" w:cs="Times New Roman"/>
                <w:sz w:val="20"/>
                <w:szCs w:val="20"/>
              </w:rPr>
              <w:t>ubordinated mutual members’ accounts</w:t>
            </w:r>
            <w:r>
              <w:rPr>
                <w:rFonts w:ascii="Times New Roman" w:hAnsi="Times New Roman" w:cs="Times New Roman"/>
                <w:sz w:val="20"/>
                <w:szCs w:val="20"/>
              </w:rPr>
              <w:t xml:space="preserve"> </w:t>
            </w:r>
            <w:del w:id="68" w:author="Author">
              <w:r w:rsidRPr="00D20DCD" w:rsidDel="00495A61">
                <w:rPr>
                  <w:rFonts w:ascii="Times New Roman" w:hAnsi="Times New Roman" w:cs="Times New Roman"/>
                  <w:sz w:val="20"/>
                  <w:szCs w:val="20"/>
                </w:rPr>
                <w:delText>-</w:delText>
              </w:r>
            </w:del>
            <w:ins w:id="69" w:author="Author">
              <w:r w:rsidR="00495A61">
                <w:rPr>
                  <w:rFonts w:ascii="Times New Roman" w:hAnsi="Times New Roman" w:cs="Times New Roman"/>
                  <w:sz w:val="20"/>
                  <w:szCs w:val="20"/>
                </w:rPr>
                <w:t>–</w:t>
              </w:r>
            </w:ins>
            <w:r w:rsidRPr="00D20DCD">
              <w:rPr>
                <w:rFonts w:ascii="Times New Roman" w:hAnsi="Times New Roman" w:cs="Times New Roman"/>
                <w:sz w:val="20"/>
                <w:szCs w:val="20"/>
              </w:rPr>
              <w:t xml:space="preserve"> Notice</w:t>
            </w:r>
            <w:ins w:id="70" w:author="Author">
              <w:r w:rsidR="00495A61">
                <w:rPr>
                  <w:rFonts w:ascii="Times New Roman" w:hAnsi="Times New Roman" w:cs="Times New Roman"/>
                  <w:sz w:val="20"/>
                  <w:szCs w:val="20"/>
                </w:rPr>
                <w:t xml:space="preserve"> period</w:t>
              </w:r>
            </w:ins>
          </w:p>
        </w:tc>
        <w:tc>
          <w:tcPr>
            <w:tcW w:w="4536" w:type="dxa"/>
          </w:tcPr>
          <w:p w:rsidR="00DD6A8A" w:rsidRPr="009E4861" w:rsidRDefault="00DD6A8A" w:rsidP="00580F13">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w:t>
            </w:r>
            <w:r w:rsidR="00CC1EA6" w:rsidRPr="009E4861">
              <w:rPr>
                <w:rFonts w:ascii="Times New Roman" w:hAnsi="Times New Roman" w:cs="Times New Roman"/>
                <w:sz w:val="20"/>
                <w:szCs w:val="20"/>
              </w:rPr>
              <w:t>mutual members’ accounts</w:t>
            </w:r>
            <w:del w:id="71" w:author="Author">
              <w:r w:rsidR="00CC1EA6" w:rsidRPr="009E4861" w:rsidDel="00127355">
                <w:rPr>
                  <w:rFonts w:ascii="Times New Roman" w:hAnsi="Times New Roman" w:cs="Times New Roman"/>
                  <w:sz w:val="20"/>
                  <w:szCs w:val="20"/>
                </w:rPr>
                <w:delText xml:space="preserve"> </w:delText>
              </w:r>
            </w:del>
            <w:r w:rsidRPr="009E4861">
              <w:rPr>
                <w:rFonts w:ascii="Times New Roman" w:hAnsi="Times New Roman" w:cs="Times New Roman"/>
                <w:sz w:val="20"/>
                <w:szCs w:val="20"/>
              </w:rPr>
              <w:t xml:space="preserve">. </w:t>
            </w:r>
            <w:r w:rsidR="00580F13">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580F13">
              <w:rPr>
                <w:rFonts w:ascii="Times New Roman" w:hAnsi="Times New Roman" w:cs="Times New Roman"/>
                <w:sz w:val="20"/>
                <w:szCs w:val="20"/>
              </w:rPr>
              <w:t xml:space="preserve"> be entered here, using ISO8601 format (</w:t>
            </w:r>
            <w:r w:rsidR="00580F13" w:rsidRPr="00483E15">
              <w:rPr>
                <w:rFonts w:ascii="Times New Roman" w:hAnsi="Times New Roman" w:cs="Times New Roman"/>
                <w:sz w:val="20"/>
                <w:szCs w:val="20"/>
              </w:rPr>
              <w:t>yyyy-mm-dd</w:t>
            </w:r>
            <w:r w:rsidR="00580F13">
              <w:rPr>
                <w:rFonts w:ascii="Times New Roman" w:hAnsi="Times New Roman" w:cs="Times New Roman"/>
                <w:sz w:val="20"/>
                <w:szCs w:val="20"/>
              </w:rPr>
              <w:t>).</w:t>
            </w:r>
          </w:p>
        </w:tc>
      </w:tr>
      <w:tr w:rsidR="0004321A" w:rsidTr="009E4861">
        <w:tc>
          <w:tcPr>
            <w:tcW w:w="1668" w:type="dxa"/>
            <w:hideMark/>
          </w:tcPr>
          <w:p w:rsidR="0004321A" w:rsidRDefault="0004321A">
            <w:pPr>
              <w:rPr>
                <w:rFonts w:ascii="Times New Roman" w:hAnsi="Times New Roman" w:cs="Times New Roman"/>
                <w:sz w:val="20"/>
                <w:szCs w:val="20"/>
              </w:rPr>
            </w:pPr>
            <w:r>
              <w:rPr>
                <w:rFonts w:ascii="Times New Roman" w:hAnsi="Times New Roman" w:cs="Times New Roman"/>
                <w:sz w:val="20"/>
                <w:szCs w:val="20"/>
              </w:rPr>
              <w:t>C0150</w:t>
            </w:r>
          </w:p>
          <w:p w:rsidR="0004321A" w:rsidRDefault="0004321A">
            <w:pPr>
              <w:rPr>
                <w:rFonts w:ascii="Times New Roman" w:hAnsi="Times New Roman" w:cs="Times New Roman"/>
                <w:sz w:val="20"/>
                <w:szCs w:val="20"/>
              </w:rPr>
            </w:pPr>
            <w:r>
              <w:rPr>
                <w:rFonts w:ascii="Times New Roman" w:hAnsi="Times New Roman" w:cs="Times New Roman"/>
                <w:sz w:val="20"/>
                <w:szCs w:val="20"/>
              </w:rPr>
              <w:t>(O78.1:O78.n)</w:t>
            </w:r>
          </w:p>
        </w:tc>
        <w:tc>
          <w:tcPr>
            <w:tcW w:w="2835" w:type="dxa"/>
            <w:hideMark/>
          </w:tcPr>
          <w:p w:rsidR="0004321A" w:rsidRDefault="0004321A">
            <w:pPr>
              <w:rPr>
                <w:rFonts w:ascii="Times New Roman" w:hAnsi="Times New Roman" w:cs="Times New Roman"/>
                <w:sz w:val="20"/>
                <w:szCs w:val="20"/>
              </w:rPr>
            </w:pPr>
            <w:r w:rsidRPr="008C2294">
              <w:rPr>
                <w:rFonts w:ascii="Times New Roman" w:hAnsi="Times New Roman" w:cs="Times New Roman"/>
                <w:sz w:val="20"/>
                <w:szCs w:val="20"/>
              </w:rPr>
              <w:t xml:space="preserve">Subordinated mutual members’ account </w:t>
            </w:r>
            <w:r>
              <w:rPr>
                <w:rFonts w:ascii="Times New Roman" w:hAnsi="Times New Roman" w:cs="Times New Roman"/>
                <w:sz w:val="20"/>
                <w:szCs w:val="20"/>
              </w:rPr>
              <w:t>- Name of supervisory authority having given authorisation )</w:t>
            </w:r>
          </w:p>
        </w:tc>
        <w:tc>
          <w:tcPr>
            <w:tcW w:w="4536" w:type="dxa"/>
            <w:hideMark/>
          </w:tcPr>
          <w:p w:rsidR="0004321A" w:rsidRDefault="0004321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62F1" w:rsidRPr="00483E15" w:rsidTr="009E4861">
        <w:tc>
          <w:tcPr>
            <w:tcW w:w="1668" w:type="dxa"/>
          </w:tcPr>
          <w:p w:rsidR="000135C3" w:rsidRPr="009E4861" w:rsidRDefault="002F61F0" w:rsidP="00693FC5">
            <w:pPr>
              <w:rPr>
                <w:rFonts w:ascii="Times New Roman" w:hAnsi="Times New Roman" w:cs="Times New Roman"/>
                <w:sz w:val="20"/>
                <w:szCs w:val="20"/>
              </w:rPr>
            </w:pPr>
            <w:r w:rsidRPr="009E4861">
              <w:rPr>
                <w:rFonts w:ascii="Times New Roman" w:hAnsi="Times New Roman" w:cs="Times New Roman"/>
                <w:sz w:val="20"/>
                <w:szCs w:val="20"/>
              </w:rPr>
              <w:t>C0160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N7</w:t>
            </w:r>
            <w:del w:id="72" w:author="Author">
              <w:r w:rsidR="00DD6A8A" w:rsidRPr="009E4861" w:rsidDel="00AF522E">
                <w:rPr>
                  <w:rFonts w:ascii="Times New Roman" w:hAnsi="Times New Roman" w:cs="Times New Roman"/>
                  <w:sz w:val="20"/>
                  <w:szCs w:val="20"/>
                </w:rPr>
                <w:delText>7</w:delText>
              </w:r>
            </w:del>
            <w:ins w:id="73"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.1:N7</w:t>
            </w:r>
            <w:del w:id="74" w:author="Author">
              <w:r w:rsidR="00DD6A8A" w:rsidRPr="009E4861" w:rsidDel="00AF522E">
                <w:rPr>
                  <w:rFonts w:ascii="Times New Roman" w:hAnsi="Times New Roman" w:cs="Times New Roman"/>
                  <w:sz w:val="20"/>
                  <w:szCs w:val="20"/>
                </w:rPr>
                <w:delText>7</w:delText>
              </w:r>
            </w:del>
            <w:ins w:id="75" w:author="Author">
              <w:r w:rsidR="00AF522E">
                <w:rPr>
                  <w:rFonts w:ascii="Times New Roman" w:hAnsi="Times New Roman" w:cs="Times New Roman"/>
                  <w:sz w:val="20"/>
                  <w:szCs w:val="20"/>
                </w:rPr>
                <w:t>8</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Subordinated mutual members’ account -</w:t>
            </w:r>
            <w:r w:rsidR="0004321A">
              <w:rPr>
                <w:rFonts w:ascii="Times New Roman" w:hAnsi="Times New Roman" w:cs="Times New Roman"/>
                <w:sz w:val="20"/>
                <w:szCs w:val="20"/>
              </w:rPr>
              <w:t xml:space="preserve"> </w:t>
            </w:r>
            <w:r w:rsidR="00DD6A8A" w:rsidRPr="009E4861">
              <w:rPr>
                <w:rFonts w:ascii="Times New Roman" w:hAnsi="Times New Roman" w:cs="Times New Roman"/>
                <w:sz w:val="20"/>
                <w:szCs w:val="20"/>
              </w:rPr>
              <w:t>Buy back during the year</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Explanation if the item has been bought back</w:t>
            </w:r>
            <w:r w:rsidR="00A942FA">
              <w:rPr>
                <w:rFonts w:ascii="Times New Roman" w:hAnsi="Times New Roman" w:cs="Times New Roman"/>
                <w:sz w:val="20"/>
                <w:szCs w:val="20"/>
              </w:rPr>
              <w:t xml:space="preserve"> during the year</w:t>
            </w:r>
            <w:r w:rsidR="00A2508A">
              <w:rPr>
                <w:rFonts w:ascii="Times New Roman" w:hAnsi="Times New Roman" w:cs="Times New Roman"/>
                <w:sz w:val="20"/>
                <w:szCs w:val="20"/>
              </w:rPr>
              <w:t>.</w:t>
            </w:r>
          </w:p>
        </w:tc>
      </w:tr>
      <w:tr w:rsidR="0061793F" w:rsidTr="009E4861">
        <w:tc>
          <w:tcPr>
            <w:tcW w:w="1668"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C0170</w:t>
            </w:r>
          </w:p>
          <w:p w:rsidR="0061793F" w:rsidRDefault="0061793F">
            <w:pPr>
              <w:rPr>
                <w:rFonts w:ascii="Times New Roman" w:hAnsi="Times New Roman" w:cs="Times New Roman"/>
                <w:sz w:val="20"/>
                <w:szCs w:val="20"/>
              </w:rPr>
            </w:pPr>
            <w:r>
              <w:rPr>
                <w:rFonts w:ascii="Times New Roman" w:hAnsi="Times New Roman" w:cs="Times New Roman"/>
                <w:sz w:val="20"/>
                <w:szCs w:val="20"/>
              </w:rPr>
              <w:t>(Q78.1:Q78.n)</w:t>
            </w: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Subordinated mutual members’ accounts - % of the issue held by entities in the group</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is the % of the issue of subordinated mutual members’ accounts held by entities belonging to the group.</w:t>
            </w:r>
          </w:p>
        </w:tc>
      </w:tr>
      <w:tr w:rsidR="0061793F" w:rsidTr="009E4861">
        <w:tc>
          <w:tcPr>
            <w:tcW w:w="1668" w:type="dxa"/>
          </w:tcPr>
          <w:p w:rsidR="0061793F" w:rsidRDefault="0061793F">
            <w:pPr>
              <w:rPr>
                <w:rFonts w:ascii="Times New Roman" w:hAnsi="Times New Roman" w:cs="Times New Roman"/>
                <w:sz w:val="20"/>
                <w:szCs w:val="20"/>
              </w:rPr>
            </w:pPr>
            <w:r>
              <w:rPr>
                <w:rFonts w:ascii="Times New Roman" w:hAnsi="Times New Roman" w:cs="Times New Roman"/>
                <w:sz w:val="20"/>
                <w:szCs w:val="20"/>
              </w:rPr>
              <w:t>C0180</w:t>
            </w:r>
          </w:p>
          <w:p w:rsidR="0061793F" w:rsidRDefault="0061793F">
            <w:pPr>
              <w:rPr>
                <w:rFonts w:ascii="Times New Roman" w:hAnsi="Times New Roman" w:cs="Times New Roman"/>
                <w:sz w:val="20"/>
                <w:szCs w:val="20"/>
              </w:rPr>
            </w:pPr>
            <w:r>
              <w:rPr>
                <w:rFonts w:ascii="Times New Roman" w:hAnsi="Times New Roman" w:cs="Times New Roman"/>
                <w:sz w:val="20"/>
                <w:szCs w:val="20"/>
              </w:rPr>
              <w:t>(R78.1:R78.n)</w:t>
            </w:r>
          </w:p>
          <w:p w:rsidR="0061793F" w:rsidRDefault="0061793F">
            <w:pPr>
              <w:rPr>
                <w:rFonts w:ascii="Times New Roman" w:hAnsi="Times New Roman" w:cs="Times New Roman"/>
                <w:sz w:val="20"/>
                <w:szCs w:val="20"/>
              </w:rPr>
            </w:pPr>
          </w:p>
        </w:tc>
        <w:tc>
          <w:tcPr>
            <w:tcW w:w="2835"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Subordinated mutual members’ accounts - Contribution to group subordinated mutual members’ accounts </w:t>
            </w: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 xml:space="preserve">This is the contribution of the mutual members’ accounts to total group subordinated mutual members’ accounts. </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C0190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A87.1:A87.n</w:t>
            </w:r>
            <w:r w:rsidRPr="009E4861">
              <w:rPr>
                <w:rFonts w:ascii="Times New Roman" w:hAnsi="Times New Roman" w:cs="Times New Roman"/>
                <w:sz w:val="20"/>
                <w:szCs w:val="20"/>
              </w:rPr>
              <w:t>)</w:t>
            </w:r>
          </w:p>
        </w:tc>
        <w:tc>
          <w:tcPr>
            <w:tcW w:w="2835"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Description of preference shares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individual preference shares</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C0200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B87.1:B87.n</w:t>
            </w:r>
            <w:r w:rsidRPr="009E4861">
              <w:rPr>
                <w:rFonts w:ascii="Times New Roman" w:hAnsi="Times New Roman" w:cs="Times New Roman"/>
                <w:sz w:val="20"/>
                <w:szCs w:val="20"/>
              </w:rPr>
              <w:t>)</w:t>
            </w:r>
          </w:p>
        </w:tc>
        <w:tc>
          <w:tcPr>
            <w:tcW w:w="2835" w:type="dxa"/>
          </w:tcPr>
          <w:p w:rsidR="00DD6A8A" w:rsidRPr="009E4861" w:rsidRDefault="00557FD4" w:rsidP="00A74627">
            <w:pPr>
              <w:rPr>
                <w:rFonts w:ascii="Times New Roman" w:hAnsi="Times New Roman" w:cs="Times New Roman"/>
                <w:sz w:val="20"/>
                <w:szCs w:val="20"/>
              </w:rPr>
            </w:pPr>
            <w:r w:rsidRPr="009E4861">
              <w:rPr>
                <w:rFonts w:ascii="Times New Roman" w:hAnsi="Times New Roman" w:cs="Times New Roman"/>
                <w:sz w:val="20"/>
                <w:szCs w:val="20"/>
              </w:rPr>
              <w:t>Preference share</w:t>
            </w:r>
            <w:r w:rsidR="0061793F">
              <w:rPr>
                <w:rFonts w:ascii="Times New Roman" w:hAnsi="Times New Roman" w:cs="Times New Roman"/>
                <w:sz w:val="20"/>
                <w:szCs w:val="20"/>
              </w:rPr>
              <w:t>s</w:t>
            </w:r>
            <w:r w:rsidRPr="009E4861">
              <w:rPr>
                <w:rFonts w:ascii="Times New Roman" w:hAnsi="Times New Roman" w:cs="Times New Roman"/>
                <w:sz w:val="20"/>
                <w:szCs w:val="20"/>
              </w:rPr>
              <w:t xml:space="preserve"> -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the preference share. </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C0210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C87.1:C87.n</w:t>
            </w:r>
            <w:r w:rsidRPr="009E4861">
              <w:rPr>
                <w:rFonts w:ascii="Times New Roman" w:hAnsi="Times New Roman" w:cs="Times New Roman"/>
                <w:sz w:val="20"/>
                <w:szCs w:val="20"/>
              </w:rPr>
              <w:t>)</w:t>
            </w:r>
          </w:p>
        </w:tc>
        <w:tc>
          <w:tcPr>
            <w:tcW w:w="2835" w:type="dxa"/>
          </w:tcPr>
          <w:p w:rsidR="00DD6A8A" w:rsidRPr="009E4861" w:rsidRDefault="00557FD4">
            <w:pPr>
              <w:rPr>
                <w:rFonts w:ascii="Times New Roman" w:hAnsi="Times New Roman" w:cs="Times New Roman"/>
                <w:sz w:val="20"/>
                <w:szCs w:val="20"/>
              </w:rPr>
            </w:pPr>
            <w:r w:rsidRPr="009E4861">
              <w:rPr>
                <w:rFonts w:ascii="Times New Roman" w:hAnsi="Times New Roman" w:cs="Times New Roman"/>
                <w:sz w:val="20"/>
                <w:szCs w:val="20"/>
              </w:rPr>
              <w:t xml:space="preserve">Preference shares </w:t>
            </w:r>
            <w:r w:rsidR="0061793F">
              <w:rPr>
                <w:rFonts w:ascii="Times New Roman" w:hAnsi="Times New Roman" w:cs="Times New Roman"/>
                <w:sz w:val="20"/>
                <w:szCs w:val="20"/>
              </w:rPr>
              <w:t>-</w:t>
            </w:r>
            <w:r w:rsidR="00DD6A8A" w:rsidRPr="009E4861">
              <w:rPr>
                <w:rFonts w:ascii="Times New Roman" w:hAnsi="Times New Roman" w:cs="Times New Roman"/>
                <w:sz w:val="20"/>
                <w:szCs w:val="20"/>
              </w:rPr>
              <w:t xml:space="preserve"> </w:t>
            </w:r>
            <w:r w:rsidR="0061793F">
              <w:rPr>
                <w:rFonts w:ascii="Times New Roman" w:hAnsi="Times New Roman" w:cs="Times New Roman"/>
                <w:sz w:val="20"/>
                <w:szCs w:val="20"/>
              </w:rPr>
              <w:t>C</w:t>
            </w:r>
            <w:r w:rsidR="00DD6A8A" w:rsidRPr="009E4861">
              <w:rPr>
                <w:rFonts w:ascii="Times New Roman" w:hAnsi="Times New Roman" w:cs="Times New Roman"/>
                <w:sz w:val="20"/>
                <w:szCs w:val="20"/>
              </w:rPr>
              <w:t>ounted under transitionals?</w:t>
            </w:r>
          </w:p>
        </w:tc>
        <w:tc>
          <w:tcPr>
            <w:tcW w:w="4536" w:type="dxa"/>
          </w:tcPr>
          <w:p w:rsidR="00DD6A8A"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preference share is counted under the transitional provisions.  </w:t>
            </w:r>
          </w:p>
          <w:p w:rsidR="00A2508A" w:rsidRDefault="00A2508A" w:rsidP="00A74627">
            <w:pPr>
              <w:rPr>
                <w:rFonts w:ascii="Times New Roman" w:hAnsi="Times New Roman" w:cs="Times New Roman"/>
                <w:sz w:val="20"/>
                <w:szCs w:val="20"/>
              </w:rPr>
            </w:pPr>
          </w:p>
          <w:p w:rsidR="00A2508A" w:rsidRDefault="00A2508A" w:rsidP="00A2508A">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A2508A" w:rsidRDefault="00A2508A" w:rsidP="00A2508A">
            <w:pPr>
              <w:rPr>
                <w:rFonts w:ascii="Times New Roman" w:hAnsi="Times New Roman" w:cs="Times New Roman"/>
                <w:sz w:val="20"/>
                <w:szCs w:val="20"/>
              </w:rPr>
            </w:pPr>
            <w:r>
              <w:rPr>
                <w:rFonts w:ascii="Times New Roman" w:hAnsi="Times New Roman" w:cs="Times New Roman"/>
                <w:sz w:val="20"/>
                <w:szCs w:val="20"/>
              </w:rPr>
              <w:t>1- Counted under transitionals</w:t>
            </w:r>
          </w:p>
          <w:p w:rsidR="00A2508A" w:rsidRPr="009E4861" w:rsidRDefault="00A2508A" w:rsidP="00A74627">
            <w:pPr>
              <w:rPr>
                <w:rFonts w:ascii="Times New Roman" w:hAnsi="Times New Roman" w:cs="Times New Roman"/>
                <w:sz w:val="20"/>
                <w:szCs w:val="20"/>
              </w:rPr>
            </w:pPr>
            <w:r>
              <w:rPr>
                <w:rFonts w:ascii="Times New Roman" w:hAnsi="Times New Roman" w:cs="Times New Roman"/>
                <w:sz w:val="20"/>
                <w:szCs w:val="20"/>
              </w:rPr>
              <w:t>2- Not counted under transitionals</w:t>
            </w:r>
          </w:p>
        </w:tc>
      </w:tr>
      <w:tr w:rsidR="00EE62F1" w:rsidRPr="00483E15" w:rsidTr="009E4861">
        <w:tc>
          <w:tcPr>
            <w:tcW w:w="1668" w:type="dxa"/>
          </w:tcPr>
          <w:p w:rsidR="000135C3" w:rsidRPr="009E4861" w:rsidRDefault="005E364B" w:rsidP="00693FC5">
            <w:pPr>
              <w:rPr>
                <w:rFonts w:ascii="Times New Roman" w:hAnsi="Times New Roman" w:cs="Times New Roman"/>
                <w:sz w:val="20"/>
                <w:szCs w:val="20"/>
              </w:rPr>
            </w:pPr>
            <w:r w:rsidRPr="009E4861">
              <w:rPr>
                <w:rFonts w:ascii="Times New Roman" w:hAnsi="Times New Roman" w:cs="Times New Roman"/>
                <w:sz w:val="20"/>
                <w:szCs w:val="20"/>
              </w:rPr>
              <w:t>C0220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D87.1:D87.n</w:t>
            </w:r>
            <w:r w:rsidRPr="009E4861">
              <w:rPr>
                <w:rFonts w:ascii="Times New Roman" w:hAnsi="Times New Roman" w:cs="Times New Roman"/>
                <w:sz w:val="20"/>
                <w:szCs w:val="20"/>
              </w:rPr>
              <w:t>)</w:t>
            </w:r>
          </w:p>
        </w:tc>
        <w:tc>
          <w:tcPr>
            <w:tcW w:w="2835" w:type="dxa"/>
          </w:tcPr>
          <w:p w:rsidR="00DD6A8A" w:rsidRPr="009E4861" w:rsidRDefault="00385981" w:rsidP="00A74627">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Pr>
                <w:rFonts w:ascii="Times New Roman" w:hAnsi="Times New Roman" w:cs="Times New Roman"/>
                <w:sz w:val="20"/>
                <w:szCs w:val="20"/>
              </w:rPr>
              <w:t xml:space="preserve"> - </w:t>
            </w:r>
            <w:r w:rsidRPr="00D20DCD">
              <w:rPr>
                <w:rFonts w:ascii="Times New Roman" w:hAnsi="Times New Roman" w:cs="Times New Roman"/>
                <w:sz w:val="20"/>
                <w:szCs w:val="20"/>
              </w:rPr>
              <w:t>Counterparty</w:t>
            </w:r>
            <w:r w:rsidR="00DD6A8A" w:rsidRPr="009E4861">
              <w:rPr>
                <w:rFonts w:ascii="Times New Roman" w:hAnsi="Times New Roman" w:cs="Times New Roman"/>
                <w:sz w:val="20"/>
                <w:szCs w:val="20"/>
              </w:rPr>
              <w:t xml:space="preserve"> (if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holder of the preference shares if limited to a single party. If the shares are broadly issued, no data is required. </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C0230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E87.1:E87.n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ins w:id="76" w:author="Author">
              <w:r w:rsidR="00127355">
                <w:rPr>
                  <w:rFonts w:ascii="Times New Roman" w:hAnsi="Times New Roman" w:cs="Times New Roman"/>
                  <w:sz w:val="20"/>
                  <w:szCs w:val="20"/>
                </w:rPr>
                <w:t xml:space="preserve"> </w:t>
              </w:r>
            </w:ins>
            <w:r w:rsidRPr="009E4861">
              <w:rPr>
                <w:rFonts w:ascii="Times New Roman" w:hAnsi="Times New Roman" w:cs="Times New Roman"/>
                <w:sz w:val="20"/>
                <w:szCs w:val="20"/>
              </w:rPr>
              <w:t>8601 format</w:t>
            </w:r>
            <w:r w:rsidR="00A2508A">
              <w:rPr>
                <w:rFonts w:ascii="Times New Roman" w:hAnsi="Times New Roman" w:cs="Times New Roman"/>
                <w:sz w:val="20"/>
                <w:szCs w:val="20"/>
              </w:rPr>
              <w:t xml:space="preserve"> (</w:t>
            </w:r>
            <w:r w:rsidR="00A2508A" w:rsidRPr="00483E15">
              <w:rPr>
                <w:rFonts w:ascii="Times New Roman" w:hAnsi="Times New Roman" w:cs="Times New Roman"/>
                <w:sz w:val="20"/>
                <w:szCs w:val="20"/>
              </w:rPr>
              <w:t>yyyy-mm-dd</w:t>
            </w:r>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C0240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F87.1:F87.n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preference share.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ins w:id="77" w:author="Author">
              <w:r w:rsidR="00127355">
                <w:rPr>
                  <w:rFonts w:ascii="Times New Roman" w:hAnsi="Times New Roman" w:cs="Times New Roman"/>
                  <w:sz w:val="20"/>
                  <w:szCs w:val="20"/>
                </w:rPr>
                <w:t xml:space="preserve"> </w:t>
              </w:r>
            </w:ins>
            <w:r w:rsidRPr="009E4861">
              <w:rPr>
                <w:rFonts w:ascii="Times New Roman" w:hAnsi="Times New Roman" w:cs="Times New Roman"/>
                <w:sz w:val="20"/>
                <w:szCs w:val="20"/>
              </w:rPr>
              <w:t>8601 format</w:t>
            </w:r>
            <w:r w:rsidR="00A2508A">
              <w:rPr>
                <w:rFonts w:ascii="Times New Roman" w:hAnsi="Times New Roman" w:cs="Times New Roman"/>
                <w:sz w:val="20"/>
                <w:szCs w:val="20"/>
              </w:rPr>
              <w:t xml:space="preserve"> (</w:t>
            </w:r>
            <w:r w:rsidR="00A2508A" w:rsidRPr="00483E15">
              <w:rPr>
                <w:rFonts w:ascii="Times New Roman" w:hAnsi="Times New Roman" w:cs="Times New Roman"/>
                <w:sz w:val="20"/>
                <w:szCs w:val="20"/>
              </w:rPr>
              <w:t>yyyy-mm-dd</w:t>
            </w:r>
            <w:r w:rsidR="00A2508A">
              <w:rPr>
                <w:rFonts w:ascii="Times New Roman" w:hAnsi="Times New Roman" w:cs="Times New Roman"/>
                <w:sz w:val="20"/>
                <w:szCs w:val="20"/>
              </w:rPr>
              <w:t>)</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C0250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G87.1:G87.n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P</w:t>
            </w:r>
            <w:r w:rsidR="00557FD4" w:rsidRPr="009E4861">
              <w:rPr>
                <w:rFonts w:ascii="Times New Roman" w:hAnsi="Times New Roman" w:cs="Times New Roman"/>
                <w:sz w:val="20"/>
                <w:szCs w:val="20"/>
              </w:rPr>
              <w:t>reference shares</w:t>
            </w:r>
            <w:r w:rsidRPr="00D20DCD">
              <w:rPr>
                <w:rFonts w:ascii="Times New Roman" w:hAnsi="Times New Roman" w:cs="Times New Roman"/>
                <w:sz w:val="20"/>
                <w:szCs w:val="20"/>
              </w:rPr>
              <w:t xml:space="preserve"> - Details of 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preference share.</w:t>
            </w:r>
          </w:p>
        </w:tc>
      </w:tr>
      <w:tr w:rsidR="00EE62F1" w:rsidRPr="00483E15" w:rsidTr="009E4861">
        <w:tc>
          <w:tcPr>
            <w:tcW w:w="1668" w:type="dxa"/>
          </w:tcPr>
          <w:p w:rsidR="000135C3" w:rsidRPr="009E4861" w:rsidRDefault="009C4DB1" w:rsidP="00693FC5">
            <w:pPr>
              <w:rPr>
                <w:rFonts w:ascii="Times New Roman" w:hAnsi="Times New Roman" w:cs="Times New Roman"/>
                <w:sz w:val="20"/>
                <w:szCs w:val="20"/>
              </w:rPr>
            </w:pPr>
            <w:r w:rsidRPr="009E4861">
              <w:rPr>
                <w:rFonts w:ascii="Times New Roman" w:hAnsi="Times New Roman" w:cs="Times New Roman"/>
                <w:sz w:val="20"/>
                <w:szCs w:val="20"/>
              </w:rPr>
              <w:t>C0260</w:t>
            </w:r>
          </w:p>
          <w:p w:rsidR="00DD6A8A"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H87.1:H87.n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Preference shares  -</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Details of incentives to redeem</w:t>
            </w:r>
            <w:r w:rsidR="00557FD4" w:rsidRPr="009E4861">
              <w:rPr>
                <w:rFonts w:ascii="Times New Roman" w:hAnsi="Times New Roman" w:cs="Times New Roman"/>
                <w:sz w:val="20"/>
                <w:szCs w:val="20"/>
              </w:rPr>
              <w:t xml:space="preserve">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the incentives to redeem the preference share.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C0270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A10</w:t>
            </w:r>
            <w:del w:id="78" w:author="Author">
              <w:r w:rsidR="00DD6A8A" w:rsidRPr="009E4861" w:rsidDel="00AF522E">
                <w:rPr>
                  <w:rFonts w:ascii="Times New Roman" w:hAnsi="Times New Roman" w:cs="Times New Roman"/>
                  <w:sz w:val="20"/>
                  <w:szCs w:val="20"/>
                </w:rPr>
                <w:delText>0</w:delText>
              </w:r>
            </w:del>
            <w:ins w:id="79"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.1:A10</w:t>
            </w:r>
            <w:del w:id="80" w:author="Author">
              <w:r w:rsidR="00DD6A8A" w:rsidRPr="009E4861" w:rsidDel="00AF522E">
                <w:rPr>
                  <w:rFonts w:ascii="Times New Roman" w:hAnsi="Times New Roman" w:cs="Times New Roman"/>
                  <w:sz w:val="20"/>
                  <w:szCs w:val="20"/>
                </w:rPr>
                <w:delText>0</w:delText>
              </w:r>
            </w:del>
            <w:ins w:id="81"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DD6A8A" w:rsidP="00557FD4">
            <w:pPr>
              <w:rPr>
                <w:rFonts w:ascii="Times New Roman" w:hAnsi="Times New Roman" w:cs="Times New Roman"/>
                <w:sz w:val="20"/>
                <w:szCs w:val="20"/>
              </w:rPr>
            </w:pPr>
            <w:r w:rsidRPr="009E4861">
              <w:rPr>
                <w:rFonts w:ascii="Times New Roman" w:hAnsi="Times New Roman" w:cs="Times New Roman"/>
                <w:sz w:val="20"/>
                <w:szCs w:val="20"/>
              </w:rPr>
              <w:t xml:space="preserve">Description of subordinated liabilities </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individual subordinated liabilities for </w:t>
            </w:r>
            <w:r w:rsidR="00912259">
              <w:rPr>
                <w:rFonts w:ascii="Times New Roman" w:hAnsi="Times New Roman" w:cs="Times New Roman"/>
                <w:sz w:val="20"/>
                <w:szCs w:val="20"/>
              </w:rPr>
              <w:t>an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C0280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B10</w:t>
            </w:r>
            <w:del w:id="82" w:author="Author">
              <w:r w:rsidR="00DD6A8A" w:rsidRPr="009E4861" w:rsidDel="00AF522E">
                <w:rPr>
                  <w:rFonts w:ascii="Times New Roman" w:hAnsi="Times New Roman" w:cs="Times New Roman"/>
                  <w:sz w:val="20"/>
                  <w:szCs w:val="20"/>
                </w:rPr>
                <w:delText>0</w:delText>
              </w:r>
            </w:del>
            <w:ins w:id="83"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.1:B10</w:t>
            </w:r>
            <w:del w:id="84" w:author="Author">
              <w:r w:rsidR="00DD6A8A" w:rsidRPr="009E4861" w:rsidDel="00AF522E">
                <w:rPr>
                  <w:rFonts w:ascii="Times New Roman" w:hAnsi="Times New Roman" w:cs="Times New Roman"/>
                  <w:sz w:val="20"/>
                  <w:szCs w:val="20"/>
                </w:rPr>
                <w:delText>0</w:delText>
              </w:r>
            </w:del>
            <w:ins w:id="85"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 xml:space="preserve">Amount </w:t>
            </w:r>
          </w:p>
          <w:p w:rsidR="00DD6A8A" w:rsidRPr="009E4861" w:rsidRDefault="00DD6A8A" w:rsidP="00A74627">
            <w:pPr>
              <w:rPr>
                <w:rFonts w:ascii="Times New Roman" w:hAnsi="Times New Roman" w:cs="Times New Roman"/>
                <w:sz w:val="20"/>
                <w:szCs w:val="20"/>
              </w:rPr>
            </w:pP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individual subordinated liabilities.</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C0290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C10</w:t>
            </w:r>
            <w:del w:id="86" w:author="Author">
              <w:r w:rsidR="00DD6A8A" w:rsidRPr="009E4861" w:rsidDel="00AF522E">
                <w:rPr>
                  <w:rFonts w:ascii="Times New Roman" w:hAnsi="Times New Roman" w:cs="Times New Roman"/>
                  <w:sz w:val="20"/>
                  <w:szCs w:val="20"/>
                </w:rPr>
                <w:delText>0</w:delText>
              </w:r>
            </w:del>
            <w:ins w:id="87"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.1:C1</w:t>
            </w:r>
            <w:del w:id="88" w:author="Author">
              <w:r w:rsidR="00DD6A8A" w:rsidRPr="009E4861" w:rsidDel="00AF522E">
                <w:rPr>
                  <w:rFonts w:ascii="Times New Roman" w:hAnsi="Times New Roman" w:cs="Times New Roman"/>
                  <w:sz w:val="20"/>
                  <w:szCs w:val="20"/>
                </w:rPr>
                <w:delText>1</w:delText>
              </w:r>
            </w:del>
            <w:r w:rsidR="00DD6A8A" w:rsidRPr="009E4861">
              <w:rPr>
                <w:rFonts w:ascii="Times New Roman" w:hAnsi="Times New Roman" w:cs="Times New Roman"/>
                <w:sz w:val="20"/>
                <w:szCs w:val="20"/>
              </w:rPr>
              <w:t>0</w:t>
            </w:r>
            <w:ins w:id="89"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Subordinated liabilities -</w:t>
            </w:r>
            <w:r w:rsidR="00DD6A8A" w:rsidRPr="009E4861">
              <w:rPr>
                <w:rFonts w:ascii="Times New Roman" w:hAnsi="Times New Roman" w:cs="Times New Roman"/>
                <w:sz w:val="20"/>
                <w:szCs w:val="20"/>
              </w:rPr>
              <w:t>Tier</w:t>
            </w:r>
          </w:p>
          <w:p w:rsidR="00DD6A8A" w:rsidRPr="009E4861" w:rsidRDefault="00DD6A8A" w:rsidP="00A74627">
            <w:pPr>
              <w:rPr>
                <w:rFonts w:ascii="Times New Roman" w:hAnsi="Times New Roman" w:cs="Times New Roman"/>
                <w:sz w:val="20"/>
                <w:szCs w:val="20"/>
              </w:rPr>
            </w:pP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the tier of the subordinated liabilities. </w:t>
            </w:r>
          </w:p>
        </w:tc>
      </w:tr>
      <w:tr w:rsidR="00EE62F1" w:rsidRPr="00483E15" w:rsidTr="009E4861">
        <w:tc>
          <w:tcPr>
            <w:tcW w:w="1668" w:type="dxa"/>
          </w:tcPr>
          <w:p w:rsidR="000135C3" w:rsidRPr="009E4861" w:rsidRDefault="00E12966" w:rsidP="00693FC5">
            <w:pPr>
              <w:rPr>
                <w:rFonts w:ascii="Times New Roman" w:hAnsi="Times New Roman" w:cs="Times New Roman"/>
                <w:sz w:val="20"/>
                <w:szCs w:val="20"/>
              </w:rPr>
            </w:pPr>
            <w:r w:rsidRPr="009E4861">
              <w:rPr>
                <w:rFonts w:ascii="Times New Roman" w:hAnsi="Times New Roman" w:cs="Times New Roman"/>
                <w:sz w:val="20"/>
                <w:szCs w:val="20"/>
              </w:rPr>
              <w:t>C0300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D10</w:t>
            </w:r>
            <w:del w:id="90" w:author="Author">
              <w:r w:rsidR="00DD6A8A" w:rsidRPr="009E4861" w:rsidDel="00AF522E">
                <w:rPr>
                  <w:rFonts w:ascii="Times New Roman" w:hAnsi="Times New Roman" w:cs="Times New Roman"/>
                  <w:sz w:val="20"/>
                  <w:szCs w:val="20"/>
                </w:rPr>
                <w:delText>0</w:delText>
              </w:r>
            </w:del>
            <w:ins w:id="91"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.1:D10</w:t>
            </w:r>
            <w:del w:id="92" w:author="Author">
              <w:r w:rsidR="00DD6A8A" w:rsidRPr="009E4861" w:rsidDel="00AF522E">
                <w:rPr>
                  <w:rFonts w:ascii="Times New Roman" w:hAnsi="Times New Roman" w:cs="Times New Roman"/>
                  <w:sz w:val="20"/>
                  <w:szCs w:val="20"/>
                </w:rPr>
                <w:delText>0</w:delText>
              </w:r>
            </w:del>
            <w:ins w:id="93"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 xml:space="preserve">Subordinated liabilities </w:t>
            </w:r>
            <w:r w:rsidR="0061793F">
              <w:rPr>
                <w:rFonts w:ascii="Times New Roman" w:hAnsi="Times New Roman" w:cs="Times New Roman"/>
                <w:sz w:val="20"/>
                <w:szCs w:val="20"/>
              </w:rPr>
              <w:t>- C</w:t>
            </w:r>
            <w:r w:rsidR="00DD6A8A" w:rsidRPr="009E4861">
              <w:rPr>
                <w:rFonts w:ascii="Times New Roman" w:hAnsi="Times New Roman" w:cs="Times New Roman"/>
                <w:sz w:val="20"/>
                <w:szCs w:val="20"/>
              </w:rPr>
              <w:t xml:space="preserve">urrency Code </w:t>
            </w:r>
          </w:p>
        </w:tc>
        <w:tc>
          <w:tcPr>
            <w:tcW w:w="4536" w:type="dxa"/>
          </w:tcPr>
          <w:p w:rsidR="00DD6A8A" w:rsidRPr="009E4861" w:rsidRDefault="001C6A32"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r w:rsidR="00D221AB">
              <w:rPr>
                <w:rFonts w:ascii="Times New Roman" w:hAnsi="Times New Roman" w:cs="Times New Roman"/>
                <w:sz w:val="20"/>
                <w:szCs w:val="20"/>
              </w:rPr>
              <w:t>.</w:t>
            </w:r>
          </w:p>
        </w:tc>
      </w:tr>
      <w:tr w:rsidR="0061793F" w:rsidTr="009E4861">
        <w:tc>
          <w:tcPr>
            <w:tcW w:w="1668"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C0310</w:t>
            </w:r>
          </w:p>
          <w:p w:rsidR="0061793F" w:rsidRDefault="0061793F">
            <w:pPr>
              <w:rPr>
                <w:rFonts w:ascii="Times New Roman" w:hAnsi="Times New Roman" w:cs="Times New Roman"/>
                <w:sz w:val="20"/>
                <w:szCs w:val="20"/>
              </w:rPr>
            </w:pPr>
            <w:r>
              <w:rPr>
                <w:rFonts w:ascii="Times New Roman" w:hAnsi="Times New Roman" w:cs="Times New Roman"/>
                <w:sz w:val="20"/>
                <w:szCs w:val="20"/>
              </w:rPr>
              <w:t>(E101.1:E101.n)</w:t>
            </w:r>
          </w:p>
        </w:tc>
        <w:tc>
          <w:tcPr>
            <w:tcW w:w="2835" w:type="dxa"/>
          </w:tcPr>
          <w:p w:rsidR="0061793F" w:rsidRDefault="0061793F">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xml:space="preserve">- Issuing entity </w:t>
            </w:r>
          </w:p>
          <w:p w:rsidR="0061793F" w:rsidRDefault="0061793F">
            <w:pPr>
              <w:rPr>
                <w:rFonts w:ascii="Times New Roman" w:hAnsi="Times New Roman" w:cs="Times New Roman"/>
                <w:sz w:val="20"/>
                <w:szCs w:val="20"/>
              </w:rPr>
            </w:pPr>
          </w:p>
        </w:tc>
        <w:tc>
          <w:tcPr>
            <w:tcW w:w="4536" w:type="dxa"/>
            <w:hideMark/>
          </w:tcPr>
          <w:p w:rsidR="0061793F" w:rsidRDefault="0061793F">
            <w:pPr>
              <w:rPr>
                <w:rFonts w:ascii="Times New Roman" w:hAnsi="Times New Roman" w:cs="Times New Roman"/>
                <w:sz w:val="20"/>
                <w:szCs w:val="20"/>
              </w:rPr>
            </w:pPr>
            <w:r>
              <w:rPr>
                <w:rFonts w:ascii="Times New Roman" w:hAnsi="Times New Roman" w:cs="Times New Roman"/>
                <w:sz w:val="20"/>
                <w:szCs w:val="20"/>
              </w:rPr>
              <w:t>This should indicate whether the issuing entity of the subordinated liabilities belongs to the group.</w:t>
            </w:r>
          </w:p>
          <w:p w:rsidR="00E24E9C" w:rsidRDefault="00E24E9C">
            <w:pPr>
              <w:rPr>
                <w:rFonts w:ascii="Times New Roman" w:hAnsi="Times New Roman" w:cs="Times New Roman"/>
                <w:sz w:val="20"/>
                <w:szCs w:val="20"/>
              </w:rPr>
            </w:pPr>
            <w:r>
              <w:rPr>
                <w:rFonts w:ascii="Times New Roman" w:hAnsi="Times New Roman" w:cs="Times New Roman"/>
                <w:sz w:val="20"/>
                <w:szCs w:val="20"/>
              </w:rPr>
              <w:t>The following close list shall be used:</w:t>
            </w:r>
          </w:p>
          <w:p w:rsidR="00E24E9C" w:rsidRDefault="00E24E9C">
            <w:pPr>
              <w:rPr>
                <w:rFonts w:ascii="Times New Roman" w:hAnsi="Times New Roman" w:cs="Times New Roman"/>
                <w:sz w:val="20"/>
                <w:szCs w:val="20"/>
              </w:rPr>
            </w:pPr>
            <w:r>
              <w:rPr>
                <w:rFonts w:ascii="Times New Roman" w:hAnsi="Times New Roman" w:cs="Times New Roman"/>
                <w:sz w:val="20"/>
                <w:szCs w:val="20"/>
              </w:rPr>
              <w:t>1 –</w:t>
            </w:r>
            <w:r w:rsidR="0061793F">
              <w:rPr>
                <w:rFonts w:ascii="Times New Roman" w:hAnsi="Times New Roman" w:cs="Times New Roman"/>
                <w:sz w:val="20"/>
                <w:szCs w:val="20"/>
              </w:rPr>
              <w:t xml:space="preserve"> </w:t>
            </w:r>
            <w:r>
              <w:rPr>
                <w:rFonts w:ascii="Times New Roman" w:hAnsi="Times New Roman" w:cs="Times New Roman"/>
                <w:sz w:val="20"/>
                <w:szCs w:val="20"/>
              </w:rPr>
              <w:t xml:space="preserve">Group, </w:t>
            </w:r>
            <w:r w:rsidR="0061793F">
              <w:rPr>
                <w:rFonts w:ascii="Times New Roman" w:hAnsi="Times New Roman" w:cs="Times New Roman"/>
                <w:sz w:val="20"/>
                <w:szCs w:val="20"/>
              </w:rPr>
              <w:t>if belongs to the group</w:t>
            </w:r>
          </w:p>
          <w:p w:rsidR="0061793F" w:rsidRDefault="00E24E9C">
            <w:pPr>
              <w:rPr>
                <w:rFonts w:ascii="Times New Roman" w:hAnsi="Times New Roman" w:cs="Times New Roman"/>
                <w:sz w:val="20"/>
                <w:szCs w:val="20"/>
              </w:rPr>
            </w:pPr>
            <w:r>
              <w:rPr>
                <w:rFonts w:ascii="Times New Roman" w:hAnsi="Times New Roman" w:cs="Times New Roman"/>
                <w:sz w:val="20"/>
                <w:szCs w:val="20"/>
              </w:rPr>
              <w:t>2 – Not group, otherwise</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C0320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E10</w:t>
            </w:r>
            <w:del w:id="94" w:author="Author">
              <w:r w:rsidR="00DD6A8A" w:rsidRPr="009E4861" w:rsidDel="00AF522E">
                <w:rPr>
                  <w:rFonts w:ascii="Times New Roman" w:hAnsi="Times New Roman" w:cs="Times New Roman"/>
                  <w:sz w:val="20"/>
                  <w:szCs w:val="20"/>
                </w:rPr>
                <w:delText>0</w:delText>
              </w:r>
            </w:del>
            <w:ins w:id="95"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.1:E10</w:t>
            </w:r>
            <w:del w:id="96" w:author="Author">
              <w:r w:rsidR="00DD6A8A" w:rsidRPr="009E4861" w:rsidDel="00AF522E">
                <w:rPr>
                  <w:rFonts w:ascii="Times New Roman" w:hAnsi="Times New Roman" w:cs="Times New Roman"/>
                  <w:sz w:val="20"/>
                  <w:szCs w:val="20"/>
                </w:rPr>
                <w:delText>0</w:delText>
              </w:r>
            </w:del>
            <w:ins w:id="97"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A65BD0">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 xml:space="preserve">ubordinated liabilities </w:t>
            </w:r>
            <w:r w:rsidRPr="00D20DCD">
              <w:rPr>
                <w:rFonts w:ascii="Times New Roman" w:hAnsi="Times New Roman" w:cs="Times New Roman"/>
                <w:sz w:val="20"/>
                <w:szCs w:val="20"/>
              </w:rPr>
              <w:t>– Lender</w:t>
            </w:r>
            <w:r>
              <w:rPr>
                <w:rFonts w:ascii="Times New Roman" w:hAnsi="Times New Roman" w:cs="Times New Roman"/>
                <w:sz w:val="20"/>
                <w:szCs w:val="20"/>
              </w:rPr>
              <w:t xml:space="preserve"> </w:t>
            </w:r>
            <w:r w:rsidR="00DD6A8A" w:rsidRPr="009E4861">
              <w:rPr>
                <w:rFonts w:ascii="Times New Roman" w:hAnsi="Times New Roman" w:cs="Times New Roman"/>
                <w:sz w:val="20"/>
                <w:szCs w:val="20"/>
              </w:rPr>
              <w:t>(if specific)</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lender of the subordinated liabilities</w:t>
            </w:r>
            <w:ins w:id="98" w:author="Author">
              <w:r w:rsidR="00805E93">
                <w:rPr>
                  <w:rFonts w:ascii="Times New Roman" w:hAnsi="Times New Roman" w:cs="Times New Roman"/>
                  <w:sz w:val="20"/>
                  <w:szCs w:val="20"/>
                </w:rPr>
                <w:t xml:space="preserve"> if specific</w:t>
              </w:r>
              <w:r w:rsidR="00805E93" w:rsidRPr="0054439E">
                <w:rPr>
                  <w:rFonts w:ascii="Times New Roman" w:hAnsi="Times New Roman" w:cs="Times New Roman"/>
                  <w:sz w:val="20"/>
                  <w:szCs w:val="20"/>
                </w:rPr>
                <w:t>.</w:t>
              </w:r>
              <w:r w:rsidR="00805E93">
                <w:rPr>
                  <w:rFonts w:ascii="Times New Roman" w:hAnsi="Times New Roman" w:cs="Times New Roman"/>
                  <w:sz w:val="20"/>
                  <w:szCs w:val="20"/>
                </w:rPr>
                <w:t xml:space="preserve"> If not specific this item shall not be reported.</w:t>
              </w:r>
            </w:ins>
            <w:del w:id="99" w:author="Author">
              <w:r w:rsidRPr="009E4861" w:rsidDel="00127355">
                <w:rPr>
                  <w:rFonts w:ascii="Times New Roman" w:hAnsi="Times New Roman" w:cs="Times New Roman"/>
                  <w:sz w:val="20"/>
                  <w:szCs w:val="20"/>
                </w:rPr>
                <w:delText>.</w:delText>
              </w:r>
            </w:del>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C0330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F10</w:t>
            </w:r>
            <w:del w:id="100" w:author="Author">
              <w:r w:rsidR="00DD6A8A" w:rsidRPr="009E4861" w:rsidDel="00AF522E">
                <w:rPr>
                  <w:rFonts w:ascii="Times New Roman" w:hAnsi="Times New Roman" w:cs="Times New Roman"/>
                  <w:sz w:val="20"/>
                  <w:szCs w:val="20"/>
                </w:rPr>
                <w:delText>0</w:delText>
              </w:r>
            </w:del>
            <w:ins w:id="101"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.1:F10</w:t>
            </w:r>
            <w:del w:id="102" w:author="Author">
              <w:r w:rsidR="00DD6A8A" w:rsidRPr="009E4861" w:rsidDel="00AF522E">
                <w:rPr>
                  <w:rFonts w:ascii="Times New Roman" w:hAnsi="Times New Roman" w:cs="Times New Roman"/>
                  <w:sz w:val="20"/>
                  <w:szCs w:val="20"/>
                </w:rPr>
                <w:delText>0</w:delText>
              </w:r>
            </w:del>
            <w:ins w:id="103"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pPr>
              <w:rPr>
                <w:rFonts w:ascii="Times New Roman" w:hAnsi="Times New Roman" w:cs="Times New Roman"/>
                <w:sz w:val="20"/>
                <w:szCs w:val="20"/>
              </w:rPr>
            </w:pPr>
            <w:r w:rsidRPr="009E4861">
              <w:rPr>
                <w:rFonts w:ascii="Times New Roman" w:hAnsi="Times New Roman" w:cs="Times New Roman"/>
                <w:sz w:val="20"/>
                <w:szCs w:val="20"/>
              </w:rPr>
              <w:t xml:space="preserve">Subordinated liabilities </w:t>
            </w:r>
            <w:del w:id="104" w:author="Author">
              <w:r w:rsidR="00DD6A8A" w:rsidRPr="009E4861" w:rsidDel="00127355">
                <w:rPr>
                  <w:rFonts w:ascii="Times New Roman" w:hAnsi="Times New Roman" w:cs="Times New Roman"/>
                  <w:sz w:val="20"/>
                  <w:szCs w:val="20"/>
                </w:rPr>
                <w:delText xml:space="preserve"> </w:delText>
              </w:r>
            </w:del>
            <w:r w:rsidR="00385981">
              <w:rPr>
                <w:rFonts w:ascii="Times New Roman" w:hAnsi="Times New Roman" w:cs="Times New Roman"/>
                <w:sz w:val="20"/>
                <w:szCs w:val="20"/>
              </w:rPr>
              <w:t xml:space="preserve">- </w:t>
            </w:r>
            <w:r w:rsidR="00B74AD2">
              <w:rPr>
                <w:rFonts w:ascii="Times New Roman" w:hAnsi="Times New Roman" w:cs="Times New Roman"/>
                <w:sz w:val="20"/>
                <w:szCs w:val="20"/>
              </w:rPr>
              <w:t>C</w:t>
            </w:r>
            <w:r w:rsidR="00DD6A8A" w:rsidRPr="009E4861">
              <w:rPr>
                <w:rFonts w:ascii="Times New Roman" w:hAnsi="Times New Roman" w:cs="Times New Roman"/>
                <w:sz w:val="20"/>
                <w:szCs w:val="20"/>
              </w:rPr>
              <w:t>ounted under transitionals?</w:t>
            </w:r>
          </w:p>
        </w:tc>
        <w:tc>
          <w:tcPr>
            <w:tcW w:w="4536" w:type="dxa"/>
          </w:tcPr>
          <w:p w:rsidR="00FE4348"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indicate whether the subordinated liability is counted under the transitional provisions.</w:t>
            </w:r>
          </w:p>
          <w:p w:rsidR="00FE4348" w:rsidRDefault="00FE4348" w:rsidP="00A74627">
            <w:pPr>
              <w:rPr>
                <w:rFonts w:ascii="Times New Roman" w:hAnsi="Times New Roman" w:cs="Times New Roman"/>
                <w:sz w:val="20"/>
                <w:szCs w:val="20"/>
              </w:rPr>
            </w:pPr>
          </w:p>
          <w:p w:rsidR="00FE4348" w:rsidRDefault="00FE4348" w:rsidP="00FE4348">
            <w:pPr>
              <w:rPr>
                <w:rFonts w:ascii="Times New Roman" w:hAnsi="Times New Roman" w:cs="Times New Roman"/>
                <w:sz w:val="20"/>
                <w:szCs w:val="20"/>
              </w:rPr>
            </w:pPr>
            <w:r w:rsidRPr="009A167E">
              <w:rPr>
                <w:rFonts w:ascii="Times New Roman" w:hAnsi="Times New Roman" w:cs="Times New Roman"/>
                <w:sz w:val="20"/>
                <w:szCs w:val="20"/>
              </w:rPr>
              <w:t>One of the options in the following closed list shall be used:</w:t>
            </w:r>
          </w:p>
          <w:p w:rsidR="00FE4348" w:rsidRDefault="00FE4348" w:rsidP="00FE4348">
            <w:pPr>
              <w:rPr>
                <w:rFonts w:ascii="Times New Roman" w:hAnsi="Times New Roman" w:cs="Times New Roman"/>
                <w:sz w:val="20"/>
                <w:szCs w:val="20"/>
              </w:rPr>
            </w:pPr>
            <w:r>
              <w:rPr>
                <w:rFonts w:ascii="Times New Roman" w:hAnsi="Times New Roman" w:cs="Times New Roman"/>
                <w:sz w:val="20"/>
                <w:szCs w:val="20"/>
              </w:rPr>
              <w:t>1- Counted under transitionals</w:t>
            </w:r>
          </w:p>
          <w:p w:rsidR="00DD6A8A" w:rsidRPr="009E4861" w:rsidRDefault="00FE4348" w:rsidP="00A74627">
            <w:pPr>
              <w:rPr>
                <w:rFonts w:ascii="Times New Roman" w:hAnsi="Times New Roman" w:cs="Times New Roman"/>
                <w:sz w:val="20"/>
                <w:szCs w:val="20"/>
              </w:rPr>
            </w:pPr>
            <w:r>
              <w:rPr>
                <w:rFonts w:ascii="Times New Roman" w:hAnsi="Times New Roman" w:cs="Times New Roman"/>
                <w:sz w:val="20"/>
                <w:szCs w:val="20"/>
              </w:rPr>
              <w:t>2- Not counted under transitionals</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C0340</w:t>
            </w:r>
          </w:p>
          <w:p w:rsidR="00EE01CA" w:rsidRDefault="00EE01CA">
            <w:pPr>
              <w:rPr>
                <w:rFonts w:ascii="Times New Roman" w:hAnsi="Times New Roman" w:cs="Times New Roman"/>
                <w:sz w:val="20"/>
                <w:szCs w:val="20"/>
              </w:rPr>
            </w:pPr>
            <w:r>
              <w:rPr>
                <w:rFonts w:ascii="Times New Roman" w:hAnsi="Times New Roman" w:cs="Times New Roman"/>
                <w:sz w:val="20"/>
                <w:szCs w:val="20"/>
              </w:rPr>
              <w:t>(H101.1:H101.n)</w:t>
            </w: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 xml:space="preserve">Subordinated liabilities  </w:t>
            </w:r>
            <w:r>
              <w:rPr>
                <w:rFonts w:ascii="Times New Roman" w:hAnsi="Times New Roman" w:cs="Times New Roman"/>
                <w:sz w:val="20"/>
                <w:szCs w:val="20"/>
              </w:rPr>
              <w:t>- Counterparty of subordinated liabilities - (if specific)</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should list the counterparty of the subordinated liabilities.</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C0350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H10</w:t>
            </w:r>
            <w:del w:id="105" w:author="Author">
              <w:r w:rsidR="00DD6A8A" w:rsidRPr="009E4861" w:rsidDel="00AF522E">
                <w:rPr>
                  <w:rFonts w:ascii="Times New Roman" w:hAnsi="Times New Roman" w:cs="Times New Roman"/>
                  <w:sz w:val="20"/>
                  <w:szCs w:val="20"/>
                </w:rPr>
                <w:delText>0</w:delText>
              </w:r>
            </w:del>
            <w:ins w:id="106"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.1:H10</w:t>
            </w:r>
            <w:del w:id="107" w:author="Author">
              <w:r w:rsidR="00DD6A8A" w:rsidRPr="009E4861" w:rsidDel="00AF522E">
                <w:rPr>
                  <w:rFonts w:ascii="Times New Roman" w:hAnsi="Times New Roman" w:cs="Times New Roman"/>
                  <w:sz w:val="20"/>
                  <w:szCs w:val="20"/>
                </w:rPr>
                <w:delText>0</w:delText>
              </w:r>
            </w:del>
            <w:ins w:id="108"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65BD0">
            <w:pPr>
              <w:rPr>
                <w:rFonts w:ascii="Times New Roman" w:hAnsi="Times New Roman" w:cs="Times New Roman"/>
                <w:sz w:val="20"/>
                <w:szCs w:val="20"/>
              </w:rPr>
            </w:pPr>
            <w:del w:id="109" w:author="Author">
              <w:r w:rsidRPr="009E4861" w:rsidDel="00C90DB3">
                <w:rPr>
                  <w:rFonts w:ascii="Times New Roman" w:hAnsi="Times New Roman" w:cs="Times New Roman"/>
                  <w:sz w:val="20"/>
                  <w:szCs w:val="20"/>
                </w:rPr>
                <w:delText xml:space="preserve"> </w:delText>
              </w:r>
            </w:del>
            <w:r w:rsidR="00385981">
              <w:rPr>
                <w:rFonts w:ascii="Times New Roman" w:hAnsi="Times New Roman" w:cs="Times New Roman"/>
                <w:sz w:val="20"/>
                <w:szCs w:val="20"/>
              </w:rPr>
              <w:t>S</w:t>
            </w:r>
            <w:r w:rsidRPr="009E4861">
              <w:rPr>
                <w:rFonts w:ascii="Times New Roman" w:hAnsi="Times New Roman" w:cs="Times New Roman"/>
                <w:sz w:val="20"/>
                <w:szCs w:val="20"/>
              </w:rPr>
              <w:t>ubordinated liabilities</w:t>
            </w:r>
            <w:r w:rsidR="00385981">
              <w:rPr>
                <w:rFonts w:ascii="Times New Roman" w:hAnsi="Times New Roman" w:cs="Times New Roman"/>
                <w:sz w:val="20"/>
                <w:szCs w:val="20"/>
              </w:rPr>
              <w:t xml:space="preserve"> - </w:t>
            </w:r>
            <w:r w:rsidR="00385981" w:rsidRPr="00D20DCD">
              <w:rPr>
                <w:rFonts w:ascii="Times New Roman" w:hAnsi="Times New Roman" w:cs="Times New Roman"/>
                <w:sz w:val="20"/>
                <w:szCs w:val="20"/>
              </w:rPr>
              <w:t>Issue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ins w:id="110" w:author="Author">
              <w:r w:rsidR="00127355">
                <w:rPr>
                  <w:rFonts w:ascii="Times New Roman" w:hAnsi="Times New Roman" w:cs="Times New Roman"/>
                  <w:sz w:val="20"/>
                  <w:szCs w:val="20"/>
                </w:rPr>
                <w:t xml:space="preserve"> </w:t>
              </w:r>
            </w:ins>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r w:rsidR="00CD4A52" w:rsidRPr="00483E15">
              <w:rPr>
                <w:rFonts w:ascii="Times New Roman" w:hAnsi="Times New Roman" w:cs="Times New Roman"/>
                <w:sz w:val="20"/>
                <w:szCs w:val="20"/>
              </w:rPr>
              <w:t>yyyy-mm-dd</w:t>
            </w:r>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C0360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I10</w:t>
            </w:r>
            <w:del w:id="111" w:author="Author">
              <w:r w:rsidR="00DD6A8A" w:rsidRPr="009E4861" w:rsidDel="00AF522E">
                <w:rPr>
                  <w:rFonts w:ascii="Times New Roman" w:hAnsi="Times New Roman" w:cs="Times New Roman"/>
                  <w:sz w:val="20"/>
                  <w:szCs w:val="20"/>
                </w:rPr>
                <w:delText>0</w:delText>
              </w:r>
            </w:del>
            <w:ins w:id="112"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.1:I10</w:t>
            </w:r>
            <w:del w:id="113" w:author="Author">
              <w:r w:rsidR="00DD6A8A" w:rsidRPr="009E4861" w:rsidDel="00AF522E">
                <w:rPr>
                  <w:rFonts w:ascii="Times New Roman" w:hAnsi="Times New Roman" w:cs="Times New Roman"/>
                  <w:sz w:val="20"/>
                  <w:szCs w:val="20"/>
                </w:rPr>
                <w:delText>0</w:delText>
              </w:r>
            </w:del>
            <w:ins w:id="114"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Maturity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maturity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ins w:id="115" w:author="Author">
              <w:r w:rsidR="00127355">
                <w:rPr>
                  <w:rFonts w:ascii="Times New Roman" w:hAnsi="Times New Roman" w:cs="Times New Roman"/>
                  <w:sz w:val="20"/>
                  <w:szCs w:val="20"/>
                </w:rPr>
                <w:t xml:space="preserve"> </w:t>
              </w:r>
            </w:ins>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r w:rsidR="00CD4A52" w:rsidRPr="00483E15">
              <w:rPr>
                <w:rFonts w:ascii="Times New Roman" w:hAnsi="Times New Roman" w:cs="Times New Roman"/>
                <w:sz w:val="20"/>
                <w:szCs w:val="20"/>
              </w:rPr>
              <w:t>yyyy-mm-dd</w:t>
            </w:r>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C0370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J10</w:t>
            </w:r>
            <w:del w:id="116" w:author="Author">
              <w:r w:rsidR="00DD6A8A" w:rsidRPr="009E4861" w:rsidDel="00AF522E">
                <w:rPr>
                  <w:rFonts w:ascii="Times New Roman" w:hAnsi="Times New Roman" w:cs="Times New Roman"/>
                  <w:sz w:val="20"/>
                  <w:szCs w:val="20"/>
                </w:rPr>
                <w:delText>0</w:delText>
              </w:r>
            </w:del>
            <w:ins w:id="117"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.1:J10</w:t>
            </w:r>
            <w:del w:id="118" w:author="Author">
              <w:r w:rsidR="00DD6A8A" w:rsidRPr="009E4861" w:rsidDel="00AF522E">
                <w:rPr>
                  <w:rFonts w:ascii="Times New Roman" w:hAnsi="Times New Roman" w:cs="Times New Roman"/>
                  <w:sz w:val="20"/>
                  <w:szCs w:val="20"/>
                </w:rPr>
                <w:delText>0</w:delText>
              </w:r>
            </w:del>
            <w:ins w:id="119"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First call date</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first call date of the subordinated liabilities.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w:t>
            </w:r>
            <w:ins w:id="120" w:author="Author">
              <w:r w:rsidR="00127355">
                <w:rPr>
                  <w:rFonts w:ascii="Times New Roman" w:hAnsi="Times New Roman" w:cs="Times New Roman"/>
                  <w:sz w:val="20"/>
                  <w:szCs w:val="20"/>
                </w:rPr>
                <w:t xml:space="preserve"> </w:t>
              </w:r>
            </w:ins>
            <w:r w:rsidRPr="009E4861">
              <w:rPr>
                <w:rFonts w:ascii="Times New Roman" w:hAnsi="Times New Roman" w:cs="Times New Roman"/>
                <w:sz w:val="20"/>
                <w:szCs w:val="20"/>
              </w:rPr>
              <w:t>8601 format</w:t>
            </w:r>
            <w:r w:rsidR="00CD4A52">
              <w:rPr>
                <w:rFonts w:ascii="Times New Roman" w:hAnsi="Times New Roman" w:cs="Times New Roman"/>
                <w:sz w:val="20"/>
                <w:szCs w:val="20"/>
              </w:rPr>
              <w:t xml:space="preserve"> (</w:t>
            </w:r>
            <w:r w:rsidR="00CD4A52" w:rsidRPr="00483E15">
              <w:rPr>
                <w:rFonts w:ascii="Times New Roman" w:hAnsi="Times New Roman" w:cs="Times New Roman"/>
                <w:sz w:val="20"/>
                <w:szCs w:val="20"/>
              </w:rPr>
              <w:t>yyyy-mm-dd</w:t>
            </w:r>
            <w:r w:rsidR="00CD4A52">
              <w:rPr>
                <w:rFonts w:ascii="Times New Roman" w:hAnsi="Times New Roman" w:cs="Times New Roman"/>
                <w:sz w:val="20"/>
                <w:szCs w:val="20"/>
              </w:rPr>
              <w:t>)</w:t>
            </w:r>
            <w:r w:rsidR="00CD4A52" w:rsidRPr="009A167E">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C0380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K10</w:t>
            </w:r>
            <w:del w:id="121" w:author="Author">
              <w:r w:rsidR="00DD6A8A" w:rsidRPr="009E4861" w:rsidDel="00AF522E">
                <w:rPr>
                  <w:rFonts w:ascii="Times New Roman" w:hAnsi="Times New Roman" w:cs="Times New Roman"/>
                  <w:sz w:val="20"/>
                  <w:szCs w:val="20"/>
                </w:rPr>
                <w:delText>0</w:delText>
              </w:r>
            </w:del>
            <w:ins w:id="122"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.1:K10</w:t>
            </w:r>
            <w:del w:id="123" w:author="Author">
              <w:r w:rsidR="00DD6A8A" w:rsidRPr="009E4861" w:rsidDel="00AF522E">
                <w:rPr>
                  <w:rFonts w:ascii="Times New Roman" w:hAnsi="Times New Roman" w:cs="Times New Roman"/>
                  <w:sz w:val="20"/>
                  <w:szCs w:val="20"/>
                </w:rPr>
                <w:delText>0</w:delText>
              </w:r>
            </w:del>
            <w:ins w:id="124"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3C4399">
              <w:rPr>
                <w:rFonts w:ascii="Times New Roman" w:hAnsi="Times New Roman" w:cs="Times New Roman"/>
                <w:sz w:val="20"/>
                <w:szCs w:val="20"/>
              </w:rPr>
              <w:t>Further call dates</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These are the further call dates of the subordinated liabilities</w:t>
            </w:r>
            <w:r w:rsidR="008356F9">
              <w:rPr>
                <w:rFonts w:ascii="Times New Roman" w:hAnsi="Times New Roman" w:cs="Times New Roman"/>
                <w:sz w:val="20"/>
                <w:szCs w:val="20"/>
              </w:rPr>
              <w:t>.</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C0390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L10</w:t>
            </w:r>
            <w:del w:id="125" w:author="Author">
              <w:r w:rsidR="00DD6A8A" w:rsidRPr="009E4861" w:rsidDel="00AF522E">
                <w:rPr>
                  <w:rFonts w:ascii="Times New Roman" w:hAnsi="Times New Roman" w:cs="Times New Roman"/>
                  <w:sz w:val="20"/>
                  <w:szCs w:val="20"/>
                </w:rPr>
                <w:delText>0</w:delText>
              </w:r>
            </w:del>
            <w:ins w:id="126"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.1:L10</w:t>
            </w:r>
            <w:del w:id="127" w:author="Author">
              <w:r w:rsidR="00DD6A8A" w:rsidRPr="009E4861" w:rsidDel="00AF522E">
                <w:rPr>
                  <w:rFonts w:ascii="Times New Roman" w:hAnsi="Times New Roman" w:cs="Times New Roman"/>
                  <w:sz w:val="20"/>
                  <w:szCs w:val="20"/>
                </w:rPr>
                <w:delText>0</w:delText>
              </w:r>
            </w:del>
            <w:ins w:id="128"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w:t>
            </w:r>
            <w:r w:rsidRPr="00D20DCD">
              <w:rPr>
                <w:rFonts w:ascii="Times New Roman" w:hAnsi="Times New Roman" w:cs="Times New Roman"/>
                <w:sz w:val="20"/>
                <w:szCs w:val="20"/>
              </w:rPr>
              <w:t>- Details of incentives to redeem</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These are </w:t>
            </w:r>
            <w:r w:rsidR="00CE0373">
              <w:rPr>
                <w:rFonts w:ascii="Times New Roman" w:hAnsi="Times New Roman" w:cs="Times New Roman"/>
                <w:sz w:val="20"/>
                <w:szCs w:val="20"/>
              </w:rPr>
              <w:t xml:space="preserve">the details </w:t>
            </w:r>
            <w:r w:rsidR="0028005A">
              <w:rPr>
                <w:rFonts w:ascii="Times New Roman" w:hAnsi="Times New Roman" w:cs="Times New Roman"/>
                <w:sz w:val="20"/>
                <w:szCs w:val="20"/>
              </w:rPr>
              <w:t xml:space="preserve">about </w:t>
            </w:r>
            <w:r w:rsidRPr="009E4861">
              <w:rPr>
                <w:rFonts w:ascii="Times New Roman" w:hAnsi="Times New Roman" w:cs="Times New Roman"/>
                <w:sz w:val="20"/>
                <w:szCs w:val="20"/>
              </w:rPr>
              <w:t xml:space="preserve">the incentives to redeem the subordinated liabilities. </w:t>
            </w:r>
          </w:p>
        </w:tc>
      </w:tr>
      <w:tr w:rsidR="00EE62F1" w:rsidRPr="00483E15" w:rsidTr="009E4861">
        <w:tc>
          <w:tcPr>
            <w:tcW w:w="1668" w:type="dxa"/>
          </w:tcPr>
          <w:p w:rsidR="000135C3" w:rsidRPr="009E4861" w:rsidRDefault="004C22F2" w:rsidP="00693FC5">
            <w:pPr>
              <w:rPr>
                <w:rFonts w:ascii="Times New Roman" w:hAnsi="Times New Roman" w:cs="Times New Roman"/>
                <w:sz w:val="20"/>
                <w:szCs w:val="20"/>
              </w:rPr>
            </w:pPr>
            <w:r w:rsidRPr="009E4861">
              <w:rPr>
                <w:rFonts w:ascii="Times New Roman" w:hAnsi="Times New Roman" w:cs="Times New Roman"/>
                <w:sz w:val="20"/>
                <w:szCs w:val="20"/>
              </w:rPr>
              <w:t>C0400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M10</w:t>
            </w:r>
            <w:del w:id="129" w:author="Author">
              <w:r w:rsidR="00DD6A8A" w:rsidRPr="009E4861" w:rsidDel="00AF522E">
                <w:rPr>
                  <w:rFonts w:ascii="Times New Roman" w:hAnsi="Times New Roman" w:cs="Times New Roman"/>
                  <w:sz w:val="20"/>
                  <w:szCs w:val="20"/>
                </w:rPr>
                <w:delText>0</w:delText>
              </w:r>
            </w:del>
            <w:ins w:id="130"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.1:M10</w:t>
            </w:r>
            <w:del w:id="131" w:author="Author">
              <w:r w:rsidR="00DD6A8A" w:rsidRPr="009E4861" w:rsidDel="00AF522E">
                <w:rPr>
                  <w:rFonts w:ascii="Times New Roman" w:hAnsi="Times New Roman" w:cs="Times New Roman"/>
                  <w:sz w:val="20"/>
                  <w:szCs w:val="20"/>
                </w:rPr>
                <w:delText>0</w:delText>
              </w:r>
            </w:del>
            <w:ins w:id="132" w:author="Author">
              <w:r w:rsidR="00AF522E">
                <w:rPr>
                  <w:rFonts w:ascii="Times New Roman" w:hAnsi="Times New Roman" w:cs="Times New Roman"/>
                  <w:sz w:val="20"/>
                  <w:szCs w:val="20"/>
                </w:rPr>
                <w:t>1</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S</w:t>
            </w:r>
            <w:r w:rsidR="00A65BD0" w:rsidRPr="009E4861">
              <w:rPr>
                <w:rFonts w:ascii="Times New Roman" w:hAnsi="Times New Roman" w:cs="Times New Roman"/>
                <w:sz w:val="20"/>
                <w:szCs w:val="20"/>
              </w:rPr>
              <w:t>ubordinated liabilities</w:t>
            </w:r>
            <w:r>
              <w:rPr>
                <w:rFonts w:ascii="Times New Roman" w:hAnsi="Times New Roman" w:cs="Times New Roman"/>
                <w:sz w:val="20"/>
                <w:szCs w:val="20"/>
              </w:rPr>
              <w:t xml:space="preserve"> - </w:t>
            </w:r>
            <w:r w:rsidRPr="00D20DCD">
              <w:rPr>
                <w:rFonts w:ascii="Times New Roman" w:hAnsi="Times New Roman" w:cs="Times New Roman"/>
                <w:sz w:val="20"/>
                <w:szCs w:val="20"/>
              </w:rPr>
              <w:t>Notice period</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notice of the subordinated liabilities. </w:t>
            </w:r>
            <w:r w:rsidR="00E56899">
              <w:rPr>
                <w:rFonts w:ascii="Times New Roman" w:hAnsi="Times New Roman" w:cs="Times New Roman"/>
                <w:sz w:val="20"/>
                <w:szCs w:val="20"/>
              </w:rPr>
              <w:t xml:space="preserve">The date </w:t>
            </w:r>
            <w:r w:rsidR="00A73D25">
              <w:rPr>
                <w:rFonts w:ascii="Times New Roman" w:hAnsi="Times New Roman" w:cs="Times New Roman"/>
                <w:sz w:val="20"/>
                <w:szCs w:val="20"/>
              </w:rPr>
              <w:t>shall</w:t>
            </w:r>
            <w:r w:rsidR="00E56899">
              <w:rPr>
                <w:rFonts w:ascii="Times New Roman" w:hAnsi="Times New Roman" w:cs="Times New Roman"/>
                <w:sz w:val="20"/>
                <w:szCs w:val="20"/>
              </w:rPr>
              <w:t xml:space="preserve"> be entered here, using ISO8601 format (</w:t>
            </w:r>
            <w:r w:rsidR="00E56899" w:rsidRPr="00483E15">
              <w:rPr>
                <w:rFonts w:ascii="Times New Roman" w:hAnsi="Times New Roman" w:cs="Times New Roman"/>
                <w:sz w:val="20"/>
                <w:szCs w:val="20"/>
              </w:rPr>
              <w:t>yyyy-mm-dd</w:t>
            </w:r>
            <w:r w:rsidR="00E56899">
              <w:rPr>
                <w:rFonts w:ascii="Times New Roman" w:hAnsi="Times New Roman" w:cs="Times New Roman"/>
                <w:sz w:val="20"/>
                <w:szCs w:val="20"/>
              </w:rPr>
              <w:t>).</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C0410</w:t>
            </w:r>
          </w:p>
          <w:p w:rsidR="00EE01CA" w:rsidRDefault="00EE01CA">
            <w:pPr>
              <w:rPr>
                <w:rFonts w:ascii="Times New Roman" w:hAnsi="Times New Roman" w:cs="Times New Roman"/>
                <w:sz w:val="20"/>
                <w:szCs w:val="20"/>
              </w:rPr>
            </w:pPr>
            <w:r>
              <w:rPr>
                <w:rFonts w:ascii="Times New Roman" w:hAnsi="Times New Roman" w:cs="Times New Roman"/>
                <w:sz w:val="20"/>
                <w:szCs w:val="20"/>
              </w:rPr>
              <w:t>(O101.1:O101.n)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Name of supervisory authority having given authorisation for subordinated liabilities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C0420</w:t>
            </w:r>
          </w:p>
          <w:p w:rsidR="00EE01CA" w:rsidRDefault="00EE01CA">
            <w:pPr>
              <w:rPr>
                <w:rFonts w:ascii="Times New Roman" w:hAnsi="Times New Roman" w:cs="Times New Roman"/>
                <w:sz w:val="20"/>
                <w:szCs w:val="20"/>
              </w:rPr>
            </w:pPr>
            <w:r>
              <w:rPr>
                <w:rFonts w:ascii="Times New Roman" w:hAnsi="Times New Roman" w:cs="Times New Roman"/>
                <w:sz w:val="20"/>
                <w:szCs w:val="20"/>
              </w:rPr>
              <w:t>(P101.1:P101.n)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Buy back during the year of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C0430</w:t>
            </w:r>
          </w:p>
          <w:p w:rsidR="00EE01CA" w:rsidRDefault="00EE01CA">
            <w:pPr>
              <w:rPr>
                <w:rFonts w:ascii="Times New Roman" w:hAnsi="Times New Roman" w:cs="Times New Roman"/>
                <w:sz w:val="20"/>
                <w:szCs w:val="20"/>
              </w:rPr>
            </w:pPr>
            <w:r>
              <w:rPr>
                <w:rFonts w:ascii="Times New Roman" w:hAnsi="Times New Roman" w:cs="Times New Roman"/>
                <w:sz w:val="20"/>
                <w:szCs w:val="20"/>
              </w:rPr>
              <w:t>(Q101.1:Q101.n)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C0440</w:t>
            </w:r>
          </w:p>
          <w:p w:rsidR="00EE01CA" w:rsidRDefault="00EE01CA">
            <w:pPr>
              <w:rPr>
                <w:rFonts w:ascii="Times New Roman" w:hAnsi="Times New Roman" w:cs="Times New Roman"/>
                <w:sz w:val="20"/>
                <w:szCs w:val="20"/>
              </w:rPr>
            </w:pPr>
            <w:r>
              <w:rPr>
                <w:rFonts w:ascii="Times New Roman" w:hAnsi="Times New Roman" w:cs="Times New Roman"/>
                <w:sz w:val="20"/>
                <w:szCs w:val="20"/>
              </w:rPr>
              <w:t>(R101.1:R101.n)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S</w:t>
            </w:r>
            <w:r w:rsidRPr="008C2294">
              <w:rPr>
                <w:rFonts w:ascii="Times New Roman" w:hAnsi="Times New Roman" w:cs="Times New Roman"/>
                <w:sz w:val="20"/>
                <w:szCs w:val="20"/>
              </w:rPr>
              <w:t>ubordinated liabilities</w:t>
            </w:r>
            <w:r>
              <w:rPr>
                <w:rFonts w:ascii="Times New Roman" w:hAnsi="Times New Roman" w:cs="Times New Roman"/>
                <w:sz w:val="20"/>
                <w:szCs w:val="20"/>
              </w:rPr>
              <w:t xml:space="preserve"> - Contribution to group subordinated liabilities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contribution of the subordinated liabilities to total group subordinated liabilities.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C0450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A10</w:t>
            </w:r>
            <w:del w:id="133" w:author="Author">
              <w:r w:rsidR="00DD6A8A" w:rsidRPr="009E4861" w:rsidDel="00AF522E">
                <w:rPr>
                  <w:rFonts w:ascii="Times New Roman" w:hAnsi="Times New Roman" w:cs="Times New Roman"/>
                  <w:sz w:val="20"/>
                  <w:szCs w:val="20"/>
                </w:rPr>
                <w:delText>6</w:delText>
              </w:r>
            </w:del>
            <w:ins w:id="134"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.1:A10</w:t>
            </w:r>
            <w:del w:id="135" w:author="Author">
              <w:r w:rsidR="00DD6A8A" w:rsidRPr="009E4861" w:rsidDel="00AF522E">
                <w:rPr>
                  <w:rFonts w:ascii="Times New Roman" w:hAnsi="Times New Roman" w:cs="Times New Roman"/>
                  <w:sz w:val="20"/>
                  <w:szCs w:val="20"/>
                </w:rPr>
                <w:delText>6</w:delText>
              </w:r>
            </w:del>
            <w:ins w:id="136"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DD6A8A" w:rsidP="001C6A32">
            <w:pPr>
              <w:rPr>
                <w:rFonts w:ascii="Times New Roman" w:hAnsi="Times New Roman" w:cs="Times New Roman"/>
                <w:b/>
                <w:sz w:val="20"/>
                <w:szCs w:val="20"/>
              </w:rPr>
            </w:pPr>
            <w:r w:rsidRPr="009E4861">
              <w:rPr>
                <w:rFonts w:ascii="Times New Roman" w:hAnsi="Times New Roman" w:cs="Times New Roman"/>
                <w:sz w:val="20"/>
                <w:szCs w:val="20"/>
              </w:rPr>
              <w:t xml:space="preserve">Other items approved by supervisory authority as basic own funds not specified above  </w:t>
            </w:r>
          </w:p>
        </w:tc>
        <w:tc>
          <w:tcPr>
            <w:tcW w:w="4536" w:type="dxa"/>
          </w:tcPr>
          <w:p w:rsidR="00DD6A8A" w:rsidRPr="009E4861" w:rsidRDefault="00DD6A8A" w:rsidP="001C6A32">
            <w:pPr>
              <w:rPr>
                <w:rFonts w:ascii="Times New Roman" w:hAnsi="Times New Roman" w:cs="Times New Roman"/>
                <w:sz w:val="20"/>
                <w:szCs w:val="20"/>
              </w:rPr>
            </w:pPr>
            <w:r w:rsidRPr="009E4861">
              <w:rPr>
                <w:rFonts w:ascii="Times New Roman" w:hAnsi="Times New Roman" w:cs="Times New Roman"/>
                <w:sz w:val="20"/>
                <w:szCs w:val="20"/>
              </w:rPr>
              <w:t xml:space="preserve">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list the other individual items approved by the supervisory authority for a</w:t>
            </w:r>
            <w:r w:rsidR="001C6A32" w:rsidRPr="009E4861">
              <w:rPr>
                <w:rFonts w:ascii="Times New Roman" w:hAnsi="Times New Roman" w:cs="Times New Roman"/>
                <w:sz w:val="20"/>
                <w:szCs w:val="20"/>
              </w:rPr>
              <w:t>n</w:t>
            </w:r>
            <w:r w:rsidR="00645B8C">
              <w:rPr>
                <w:rFonts w:ascii="Times New Roman" w:hAnsi="Times New Roman" w:cs="Times New Roman"/>
                <w:sz w:val="20"/>
                <w:szCs w:val="20"/>
              </w:rPr>
              <w:t xml:space="preserve">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C0460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B10</w:t>
            </w:r>
            <w:del w:id="137" w:author="Author">
              <w:r w:rsidR="00DD6A8A" w:rsidRPr="009E4861" w:rsidDel="00AF522E">
                <w:rPr>
                  <w:rFonts w:ascii="Times New Roman" w:hAnsi="Times New Roman" w:cs="Times New Roman"/>
                  <w:sz w:val="20"/>
                  <w:szCs w:val="20"/>
                </w:rPr>
                <w:delText>6</w:delText>
              </w:r>
            </w:del>
            <w:ins w:id="138"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.1:B10</w:t>
            </w:r>
            <w:del w:id="139" w:author="Author">
              <w:r w:rsidR="00DD6A8A" w:rsidRPr="009E4861" w:rsidDel="00AF522E">
                <w:rPr>
                  <w:rFonts w:ascii="Times New Roman" w:hAnsi="Times New Roman" w:cs="Times New Roman"/>
                  <w:sz w:val="20"/>
                  <w:szCs w:val="20"/>
                </w:rPr>
                <w:delText>6</w:delText>
              </w:r>
            </w:del>
            <w:ins w:id="140"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Amount</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This is the amount of other individual items approved by the supervisory authority</w:t>
            </w:r>
            <w:r w:rsidR="008356F9">
              <w:rPr>
                <w:rFonts w:ascii="Times New Roman" w:hAnsi="Times New Roman" w:cs="Times New Roman"/>
                <w:sz w:val="20"/>
                <w:szCs w:val="20"/>
              </w:rPr>
              <w:t>.</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C0470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C10</w:t>
            </w:r>
            <w:del w:id="141" w:author="Author">
              <w:r w:rsidR="00DD6A8A" w:rsidRPr="009E4861" w:rsidDel="00AF522E">
                <w:rPr>
                  <w:rFonts w:ascii="Times New Roman" w:hAnsi="Times New Roman" w:cs="Times New Roman"/>
                  <w:sz w:val="20"/>
                  <w:szCs w:val="20"/>
                </w:rPr>
                <w:delText>6</w:delText>
              </w:r>
            </w:del>
            <w:ins w:id="142"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.1:C10</w:t>
            </w:r>
            <w:del w:id="143" w:author="Author">
              <w:r w:rsidR="00DD6A8A" w:rsidRPr="009E4861" w:rsidDel="00AF522E">
                <w:rPr>
                  <w:rFonts w:ascii="Times New Roman" w:hAnsi="Times New Roman" w:cs="Times New Roman"/>
                  <w:sz w:val="20"/>
                  <w:szCs w:val="20"/>
                </w:rPr>
                <w:delText>6</w:delText>
              </w:r>
            </w:del>
            <w:ins w:id="144"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Currency code</w:t>
            </w:r>
          </w:p>
        </w:tc>
        <w:tc>
          <w:tcPr>
            <w:tcW w:w="4536" w:type="dxa"/>
          </w:tcPr>
          <w:p w:rsidR="00DD6A8A" w:rsidRPr="009E4861" w:rsidRDefault="00CC1EA6" w:rsidP="00A74627">
            <w:pPr>
              <w:rPr>
                <w:rFonts w:ascii="Times New Roman" w:hAnsi="Times New Roman" w:cs="Times New Roman"/>
                <w:sz w:val="20"/>
                <w:szCs w:val="20"/>
              </w:rPr>
            </w:pPr>
            <w:r w:rsidRPr="00483E15">
              <w:rPr>
                <w:rFonts w:ascii="Times New Roman" w:hAnsi="Times New Roman" w:cs="Times New Roman"/>
                <w:sz w:val="20"/>
                <w:szCs w:val="20"/>
              </w:rPr>
              <w:t>Identify the ISO 4217 alphabetic code of the currency.</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C0480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D10</w:t>
            </w:r>
            <w:del w:id="145" w:author="Author">
              <w:r w:rsidR="00DD6A8A" w:rsidRPr="009E4861" w:rsidDel="00AF522E">
                <w:rPr>
                  <w:rFonts w:ascii="Times New Roman" w:hAnsi="Times New Roman" w:cs="Times New Roman"/>
                  <w:sz w:val="20"/>
                  <w:szCs w:val="20"/>
                </w:rPr>
                <w:delText>6</w:delText>
              </w:r>
            </w:del>
            <w:ins w:id="146"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.1:D10</w:t>
            </w:r>
            <w:del w:id="147" w:author="Author">
              <w:r w:rsidR="00DD6A8A" w:rsidRPr="009E4861" w:rsidDel="00AF522E">
                <w:rPr>
                  <w:rFonts w:ascii="Times New Roman" w:hAnsi="Times New Roman" w:cs="Times New Roman"/>
                  <w:sz w:val="20"/>
                  <w:szCs w:val="20"/>
                </w:rPr>
                <w:delText>6</w:delText>
              </w:r>
            </w:del>
            <w:ins w:id="148"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1</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1. </w:t>
            </w:r>
          </w:p>
          <w:p w:rsidR="00DD6A8A" w:rsidRPr="009E4861" w:rsidRDefault="00DD6A8A" w:rsidP="00A74627">
            <w:pPr>
              <w:rPr>
                <w:rFonts w:ascii="Times New Roman" w:hAnsi="Times New Roman" w:cs="Times New Roman"/>
                <w:sz w:val="20"/>
                <w:szCs w:val="20"/>
              </w:rPr>
            </w:pP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C0490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E10</w:t>
            </w:r>
            <w:del w:id="149" w:author="Author">
              <w:r w:rsidR="00DD6A8A" w:rsidRPr="009E4861" w:rsidDel="00AF522E">
                <w:rPr>
                  <w:rFonts w:ascii="Times New Roman" w:hAnsi="Times New Roman" w:cs="Times New Roman"/>
                  <w:sz w:val="20"/>
                  <w:szCs w:val="20"/>
                </w:rPr>
                <w:delText>6</w:delText>
              </w:r>
            </w:del>
            <w:ins w:id="150"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.1:E10</w:t>
            </w:r>
            <w:del w:id="151" w:author="Author">
              <w:r w:rsidR="00DD6A8A" w:rsidRPr="009E4861" w:rsidDel="00AF522E">
                <w:rPr>
                  <w:rFonts w:ascii="Times New Roman" w:hAnsi="Times New Roman" w:cs="Times New Roman"/>
                  <w:sz w:val="20"/>
                  <w:szCs w:val="20"/>
                </w:rPr>
                <w:delText>6</w:delText>
              </w:r>
            </w:del>
            <w:ins w:id="152"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2</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2.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C0500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F10</w:t>
            </w:r>
            <w:del w:id="153" w:author="Author">
              <w:r w:rsidR="00DD6A8A" w:rsidRPr="009E4861" w:rsidDel="00AF522E">
                <w:rPr>
                  <w:rFonts w:ascii="Times New Roman" w:hAnsi="Times New Roman" w:cs="Times New Roman"/>
                  <w:sz w:val="20"/>
                  <w:szCs w:val="20"/>
                </w:rPr>
                <w:delText>6</w:delText>
              </w:r>
            </w:del>
            <w:ins w:id="154"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.1:F10</w:t>
            </w:r>
            <w:del w:id="155" w:author="Author">
              <w:r w:rsidR="00DD6A8A" w:rsidRPr="009E4861" w:rsidDel="00AF522E">
                <w:rPr>
                  <w:rFonts w:ascii="Times New Roman" w:hAnsi="Times New Roman" w:cs="Times New Roman"/>
                  <w:sz w:val="20"/>
                  <w:szCs w:val="20"/>
                </w:rPr>
                <w:delText>6</w:delText>
              </w:r>
            </w:del>
            <w:ins w:id="156"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Tier 3</w:t>
            </w:r>
          </w:p>
        </w:tc>
        <w:tc>
          <w:tcPr>
            <w:tcW w:w="4536" w:type="dxa"/>
          </w:tcPr>
          <w:p w:rsidR="00DD6A8A" w:rsidRPr="009E4861" w:rsidRDefault="00DD6A8A"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other individual items approved by the supervisory authority that meet the criteria for Tier 3. </w:t>
            </w:r>
          </w:p>
        </w:tc>
      </w:tr>
      <w:tr w:rsidR="00EE62F1" w:rsidRPr="00483E15" w:rsidTr="009E4861">
        <w:tc>
          <w:tcPr>
            <w:tcW w:w="1668" w:type="dxa"/>
          </w:tcPr>
          <w:p w:rsidR="000135C3" w:rsidRPr="009E4861" w:rsidRDefault="007B251A" w:rsidP="00693FC5">
            <w:pPr>
              <w:rPr>
                <w:rFonts w:ascii="Times New Roman" w:hAnsi="Times New Roman" w:cs="Times New Roman"/>
                <w:sz w:val="20"/>
                <w:szCs w:val="20"/>
              </w:rPr>
            </w:pPr>
            <w:r w:rsidRPr="009E4861">
              <w:rPr>
                <w:rFonts w:ascii="Times New Roman" w:hAnsi="Times New Roman" w:cs="Times New Roman"/>
                <w:sz w:val="20"/>
                <w:szCs w:val="20"/>
              </w:rPr>
              <w:t>C0510</w:t>
            </w:r>
          </w:p>
          <w:p w:rsidR="00DD6A8A"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DD6A8A" w:rsidRPr="009E4861">
              <w:rPr>
                <w:rFonts w:ascii="Times New Roman" w:hAnsi="Times New Roman" w:cs="Times New Roman"/>
                <w:sz w:val="20"/>
                <w:szCs w:val="20"/>
              </w:rPr>
              <w:t>G10</w:t>
            </w:r>
            <w:del w:id="157" w:author="Author">
              <w:r w:rsidR="00DD6A8A" w:rsidRPr="009E4861" w:rsidDel="00AF522E">
                <w:rPr>
                  <w:rFonts w:ascii="Times New Roman" w:hAnsi="Times New Roman" w:cs="Times New Roman"/>
                  <w:sz w:val="20"/>
                  <w:szCs w:val="20"/>
                </w:rPr>
                <w:delText>6</w:delText>
              </w:r>
            </w:del>
            <w:ins w:id="158"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.1:G10</w:t>
            </w:r>
            <w:del w:id="159" w:author="Author">
              <w:r w:rsidR="00DD6A8A" w:rsidRPr="009E4861" w:rsidDel="00AF522E">
                <w:rPr>
                  <w:rFonts w:ascii="Times New Roman" w:hAnsi="Times New Roman" w:cs="Times New Roman"/>
                  <w:sz w:val="20"/>
                  <w:szCs w:val="20"/>
                </w:rPr>
                <w:delText>6</w:delText>
              </w:r>
            </w:del>
            <w:ins w:id="160" w:author="Author">
              <w:r w:rsidR="00AF522E">
                <w:rPr>
                  <w:rFonts w:ascii="Times New Roman" w:hAnsi="Times New Roman" w:cs="Times New Roman"/>
                  <w:sz w:val="20"/>
                  <w:szCs w:val="20"/>
                </w:rPr>
                <w:t>7</w:t>
              </w:r>
            </w:ins>
            <w:r w:rsidR="00DD6A8A"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DD6A8A" w:rsidRPr="009E4861" w:rsidRDefault="00A65BD0" w:rsidP="00A74627">
            <w:pPr>
              <w:rPr>
                <w:rFonts w:ascii="Times New Roman" w:hAnsi="Times New Roman" w:cs="Times New Roman"/>
                <w:sz w:val="20"/>
                <w:szCs w:val="20"/>
              </w:rPr>
            </w:pPr>
            <w:r w:rsidRPr="009E4861">
              <w:rPr>
                <w:rFonts w:ascii="Times New Roman" w:hAnsi="Times New Roman" w:cs="Times New Roman"/>
                <w:sz w:val="20"/>
                <w:szCs w:val="20"/>
              </w:rPr>
              <w:t>Other items approved by supervisory authority as basic own funds not specified above  -</w:t>
            </w:r>
            <w:r w:rsidR="00DD6A8A" w:rsidRPr="009E4861">
              <w:rPr>
                <w:rFonts w:ascii="Times New Roman" w:hAnsi="Times New Roman" w:cs="Times New Roman"/>
                <w:sz w:val="20"/>
                <w:szCs w:val="20"/>
              </w:rPr>
              <w:t>Date of authorisation</w:t>
            </w:r>
          </w:p>
        </w:tc>
        <w:tc>
          <w:tcPr>
            <w:tcW w:w="4536" w:type="dxa"/>
          </w:tcPr>
          <w:p w:rsidR="00CC1EA6" w:rsidRPr="009E4861" w:rsidRDefault="00DD6A8A" w:rsidP="00C90DB3">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other individual items approved by the supervisory authority. It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del w:id="161" w:author="Author">
              <w:r w:rsidR="001C6A32" w:rsidRPr="009E4861" w:rsidDel="00C90DB3">
                <w:rPr>
                  <w:rFonts w:ascii="Times New Roman" w:hAnsi="Times New Roman" w:cs="Times New Roman"/>
                  <w:sz w:val="20"/>
                  <w:szCs w:val="20"/>
                </w:rPr>
                <w:delText>,</w:delText>
              </w:r>
            </w:del>
            <w:r w:rsidR="001C6A32" w:rsidRPr="009E4861">
              <w:rPr>
                <w:rFonts w:ascii="Times New Roman" w:hAnsi="Times New Roman" w:cs="Times New Roman"/>
                <w:sz w:val="20"/>
                <w:szCs w:val="20"/>
              </w:rPr>
              <w:t xml:space="preserve"> </w:t>
            </w:r>
            <w:ins w:id="162" w:author="Author">
              <w:r w:rsidR="00C90DB3">
                <w:rPr>
                  <w:rFonts w:ascii="Times New Roman" w:hAnsi="Times New Roman" w:cs="Times New Roman"/>
                  <w:sz w:val="20"/>
                  <w:szCs w:val="20"/>
                </w:rPr>
                <w:t>(</w:t>
              </w:r>
            </w:ins>
            <w:r w:rsidR="00CC1EA6" w:rsidRPr="00483E15">
              <w:rPr>
                <w:rFonts w:ascii="Times New Roman" w:hAnsi="Times New Roman" w:cs="Times New Roman"/>
                <w:sz w:val="20"/>
                <w:szCs w:val="20"/>
              </w:rPr>
              <w:t>yyyy-mm-dd</w:t>
            </w:r>
            <w:ins w:id="163" w:author="Author">
              <w:r w:rsidR="00C90DB3">
                <w:rPr>
                  <w:rFonts w:ascii="Times New Roman" w:hAnsi="Times New Roman" w:cs="Times New Roman"/>
                  <w:sz w:val="20"/>
                  <w:szCs w:val="20"/>
                </w:rPr>
                <w:t>)</w:t>
              </w:r>
            </w:ins>
            <w:r w:rsidR="001C6A32" w:rsidRPr="00483E15">
              <w:rPr>
                <w:rFonts w:ascii="Times New Roman" w:hAnsi="Times New Roman" w:cs="Times New Roman"/>
                <w:sz w:val="20"/>
                <w:szCs w:val="20"/>
              </w:rPr>
              <w:t>.</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C0520</w:t>
            </w:r>
          </w:p>
          <w:p w:rsidR="00EE01CA" w:rsidRDefault="00EE01CA">
            <w:pPr>
              <w:rPr>
                <w:rFonts w:ascii="Times New Roman" w:hAnsi="Times New Roman" w:cs="Times New Roman"/>
                <w:sz w:val="20"/>
                <w:szCs w:val="20"/>
              </w:rPr>
            </w:pPr>
            <w:r>
              <w:rPr>
                <w:rFonts w:ascii="Times New Roman" w:hAnsi="Times New Roman" w:cs="Times New Roman"/>
                <w:sz w:val="20"/>
                <w:szCs w:val="20"/>
              </w:rPr>
              <w:t>(H107.1:H107.n)</w:t>
            </w:r>
          </w:p>
          <w:p w:rsidR="00EE01CA" w:rsidRDefault="00EE01CA">
            <w:pPr>
              <w:rPr>
                <w:rFonts w:ascii="Times New Roman" w:hAnsi="Times New Roman" w:cs="Times New Roman"/>
                <w:sz w:val="20"/>
                <w:szCs w:val="20"/>
              </w:rPr>
            </w:pPr>
          </w:p>
        </w:tc>
        <w:tc>
          <w:tcPr>
            <w:tcW w:w="2835" w:type="dxa"/>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xml:space="preserve">Name of supervisory authority having given authorisation for other basic own funds items not specified above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C0530</w:t>
            </w:r>
          </w:p>
          <w:p w:rsidR="00EE01CA" w:rsidRDefault="00EE01CA">
            <w:pPr>
              <w:rPr>
                <w:rFonts w:ascii="Times New Roman" w:hAnsi="Times New Roman" w:cs="Times New Roman"/>
                <w:sz w:val="20"/>
                <w:szCs w:val="20"/>
              </w:rPr>
            </w:pPr>
            <w:r>
              <w:rPr>
                <w:rFonts w:ascii="Times New Roman" w:hAnsi="Times New Roman" w:cs="Times New Roman"/>
                <w:sz w:val="20"/>
                <w:szCs w:val="20"/>
              </w:rPr>
              <w:t>(I107.1:I107.n)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C0540</w:t>
            </w:r>
          </w:p>
          <w:p w:rsidR="00EE01CA" w:rsidRDefault="00EE01CA">
            <w:pPr>
              <w:rPr>
                <w:rFonts w:ascii="Times New Roman" w:hAnsi="Times New Roman" w:cs="Times New Roman"/>
                <w:sz w:val="20"/>
                <w:szCs w:val="20"/>
              </w:rPr>
            </w:pPr>
            <w:r>
              <w:rPr>
                <w:rFonts w:ascii="Times New Roman" w:hAnsi="Times New Roman" w:cs="Times New Roman"/>
                <w:sz w:val="20"/>
                <w:szCs w:val="20"/>
              </w:rPr>
              <w:t>(J107.1:J107.n)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Other items approved by supervisory authority as basic own funds not specified above  -Buy back during the year</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Explanation if the item has been bought back.</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C0550</w:t>
            </w:r>
          </w:p>
          <w:p w:rsidR="00EE01CA" w:rsidRDefault="00EE01CA">
            <w:pPr>
              <w:rPr>
                <w:rFonts w:ascii="Times New Roman" w:hAnsi="Times New Roman" w:cs="Times New Roman"/>
                <w:sz w:val="20"/>
                <w:szCs w:val="20"/>
              </w:rPr>
            </w:pPr>
            <w:r>
              <w:rPr>
                <w:rFonts w:ascii="Times New Roman" w:hAnsi="Times New Roman" w:cs="Times New Roman"/>
                <w:sz w:val="20"/>
                <w:szCs w:val="20"/>
              </w:rPr>
              <w:t>(K107.1:K107.n)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 of the issue held by entities in the group</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 of the issue held by entities belonging to the group.</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C0560</w:t>
            </w:r>
          </w:p>
          <w:p w:rsidR="00EE01CA" w:rsidRDefault="00EE01CA">
            <w:pPr>
              <w:rPr>
                <w:rFonts w:ascii="Times New Roman" w:hAnsi="Times New Roman" w:cs="Times New Roman"/>
                <w:sz w:val="20"/>
                <w:szCs w:val="20"/>
              </w:rPr>
            </w:pPr>
            <w:r>
              <w:rPr>
                <w:rFonts w:ascii="Times New Roman" w:hAnsi="Times New Roman" w:cs="Times New Roman"/>
                <w:sz w:val="20"/>
                <w:szCs w:val="20"/>
              </w:rPr>
              <w:t>(L107.1:L107.n)</w:t>
            </w:r>
          </w:p>
          <w:p w:rsidR="00EE01CA" w:rsidRDefault="00EE01CA">
            <w:pPr>
              <w:rPr>
                <w:rFonts w:ascii="Times New Roman" w:hAnsi="Times New Roman" w:cs="Times New Roman"/>
                <w:sz w:val="20"/>
                <w:szCs w:val="20"/>
              </w:rPr>
            </w:pPr>
          </w:p>
        </w:tc>
        <w:tc>
          <w:tcPr>
            <w:tcW w:w="2835" w:type="dxa"/>
            <w:hideMark/>
          </w:tcPr>
          <w:p w:rsidR="00EE01CA" w:rsidRDefault="00EE01CA">
            <w:pPr>
              <w:rPr>
                <w:rFonts w:ascii="Times New Roman" w:hAnsi="Times New Roman" w:cs="Times New Roman"/>
                <w:sz w:val="20"/>
                <w:szCs w:val="20"/>
              </w:rPr>
            </w:pPr>
            <w:r w:rsidRPr="008C2294">
              <w:rPr>
                <w:rFonts w:ascii="Times New Roman" w:hAnsi="Times New Roman" w:cs="Times New Roman"/>
                <w:sz w:val="20"/>
                <w:szCs w:val="20"/>
              </w:rPr>
              <w:t>Other items approved by supervisory authority as basic own funds not specified above  -</w:t>
            </w:r>
            <w:r>
              <w:rPr>
                <w:rFonts w:ascii="Times New Roman" w:hAnsi="Times New Roman" w:cs="Times New Roman"/>
                <w:sz w:val="20"/>
                <w:szCs w:val="20"/>
              </w:rPr>
              <w:t>Contribution to group other basic own funds</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contribution of the other individual items approved by the supervisory authority to group other basic own funds.</w:t>
            </w:r>
          </w:p>
        </w:tc>
      </w:tr>
      <w:tr w:rsidR="00EE62F1" w:rsidRPr="00483E15" w:rsidTr="009E4861">
        <w:tc>
          <w:tcPr>
            <w:tcW w:w="1668" w:type="dxa"/>
          </w:tcPr>
          <w:p w:rsidR="000135C3" w:rsidRPr="009E4861" w:rsidRDefault="00845298" w:rsidP="00693FC5">
            <w:pPr>
              <w:rPr>
                <w:rFonts w:ascii="Times New Roman" w:hAnsi="Times New Roman" w:cs="Times New Roman"/>
                <w:sz w:val="20"/>
                <w:szCs w:val="20"/>
              </w:rPr>
            </w:pPr>
            <w:r w:rsidRPr="009E4861">
              <w:rPr>
                <w:rFonts w:ascii="Times New Roman" w:hAnsi="Times New Roman" w:cs="Times New Roman"/>
                <w:sz w:val="20"/>
                <w:szCs w:val="20"/>
              </w:rPr>
              <w:t>C0570</w:t>
            </w:r>
          </w:p>
          <w:p w:rsidR="00420AB5" w:rsidRPr="009E4861" w:rsidRDefault="000135C3" w:rsidP="00693FC5">
            <w:pPr>
              <w:rPr>
                <w:rFonts w:ascii="Times New Roman" w:hAnsi="Times New Roman" w:cs="Times New Roman"/>
                <w:sz w:val="20"/>
                <w:szCs w:val="20"/>
                <w:highlight w:val="yellow"/>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A501.1:A501n</w:t>
            </w:r>
            <w:r w:rsidRPr="009E4861">
              <w:rPr>
                <w:rFonts w:ascii="Times New Roman" w:hAnsi="Times New Roman" w:cs="Times New Roman"/>
                <w:sz w:val="20"/>
                <w:szCs w:val="20"/>
              </w:rPr>
              <w:t>)</w:t>
            </w:r>
          </w:p>
        </w:tc>
        <w:tc>
          <w:tcPr>
            <w:tcW w:w="2835" w:type="dxa"/>
          </w:tcPr>
          <w:p w:rsidR="00420AB5" w:rsidRPr="009E4861" w:rsidRDefault="00385981" w:rsidP="00385981">
            <w:pPr>
              <w:rPr>
                <w:rFonts w:ascii="Times New Roman" w:hAnsi="Times New Roman" w:cs="Times New Roman"/>
                <w:sz w:val="20"/>
                <w:szCs w:val="20"/>
              </w:rPr>
            </w:pPr>
            <w:r w:rsidRPr="00D20DCD">
              <w:rPr>
                <w:rFonts w:ascii="Times New Roman" w:hAnsi="Times New Roman" w:cs="Times New Roman"/>
                <w:sz w:val="20"/>
                <w:szCs w:val="20"/>
              </w:rPr>
              <w:t>O</w:t>
            </w:r>
            <w:r w:rsidR="00A65BD0" w:rsidRPr="009E4861">
              <w:rPr>
                <w:rFonts w:ascii="Times New Roman" w:hAnsi="Times New Roman" w:cs="Times New Roman"/>
                <w:sz w:val="20"/>
                <w:szCs w:val="20"/>
              </w:rPr>
              <w:t>wn fund</w:t>
            </w:r>
            <w:r w:rsidRPr="00D20DCD">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 xml:space="preserve">shall </w:t>
            </w:r>
            <w:r w:rsidR="00A65BD0" w:rsidRPr="009E4861">
              <w:rPr>
                <w:rFonts w:ascii="Times New Roman" w:hAnsi="Times New Roman" w:cs="Times New Roman"/>
                <w:sz w:val="20"/>
                <w:szCs w:val="20"/>
              </w:rPr>
              <w:t xml:space="preserve">not be represented by the reconciliation reserve and do not meet the criteria to be classified as Solvency II own funds </w:t>
            </w:r>
            <w:r w:rsidRPr="00D20DCD">
              <w:rPr>
                <w:rFonts w:ascii="Times New Roman" w:hAnsi="Times New Roman" w:cs="Times New Roman"/>
                <w:sz w:val="20"/>
                <w:szCs w:val="20"/>
              </w:rPr>
              <w:t xml:space="preserve"> - Description</w:t>
            </w:r>
          </w:p>
        </w:tc>
        <w:tc>
          <w:tcPr>
            <w:tcW w:w="4536" w:type="dxa"/>
          </w:tcPr>
          <w:p w:rsidR="00420AB5" w:rsidRPr="009E4861" w:rsidRDefault="00420AB5">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cell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contain a description of the </w:t>
            </w:r>
            <w:r w:rsidR="00A65BD0" w:rsidRPr="009E4861">
              <w:rPr>
                <w:rFonts w:ascii="Times New Roman" w:hAnsi="Times New Roman" w:cs="Times New Roman"/>
                <w:sz w:val="20"/>
                <w:szCs w:val="20"/>
              </w:rPr>
              <w:t xml:space="preserve">own fund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 </w:t>
            </w:r>
            <w:r w:rsidR="004371A8">
              <w:rPr>
                <w:rFonts w:ascii="Times New Roman" w:hAnsi="Times New Roman" w:cs="Times New Roman"/>
                <w:sz w:val="20"/>
                <w:szCs w:val="20"/>
              </w:rPr>
              <w:t>.</w:t>
            </w:r>
          </w:p>
        </w:tc>
      </w:tr>
      <w:tr w:rsidR="00EE62F1" w:rsidRPr="00483E15" w:rsidTr="009E4861">
        <w:tc>
          <w:tcPr>
            <w:tcW w:w="1668" w:type="dxa"/>
          </w:tcPr>
          <w:p w:rsidR="00D20DCD" w:rsidRDefault="00845298" w:rsidP="00693FC5">
            <w:pPr>
              <w:rPr>
                <w:rFonts w:ascii="Times New Roman" w:hAnsi="Times New Roman" w:cs="Times New Roman"/>
                <w:sz w:val="20"/>
                <w:szCs w:val="20"/>
              </w:rPr>
            </w:pPr>
            <w:r w:rsidRPr="009E4861">
              <w:rPr>
                <w:rFonts w:ascii="Times New Roman" w:hAnsi="Times New Roman" w:cs="Times New Roman"/>
                <w:sz w:val="20"/>
                <w:szCs w:val="20"/>
              </w:rPr>
              <w:t>C0580</w:t>
            </w:r>
          </w:p>
          <w:p w:rsidR="00420AB5" w:rsidRPr="009E4861" w:rsidRDefault="00D20DCD" w:rsidP="00693FC5">
            <w:pPr>
              <w:rPr>
                <w:rFonts w:ascii="Times New Roman" w:hAnsi="Times New Roman" w:cs="Times New Roman"/>
                <w:sz w:val="20"/>
                <w:szCs w:val="20"/>
              </w:rPr>
            </w:pPr>
            <w:r>
              <w:rPr>
                <w:rFonts w:ascii="Times New Roman" w:hAnsi="Times New Roman" w:cs="Times New Roman"/>
                <w:sz w:val="20"/>
                <w:szCs w:val="20"/>
              </w:rPr>
              <w:t>(</w:t>
            </w:r>
            <w:r w:rsidR="00420AB5" w:rsidRPr="009E4861">
              <w:rPr>
                <w:rFonts w:ascii="Times New Roman" w:hAnsi="Times New Roman" w:cs="Times New Roman"/>
                <w:sz w:val="20"/>
                <w:szCs w:val="20"/>
              </w:rPr>
              <w:t>B501.1:B501.n</w:t>
            </w:r>
            <w:r>
              <w:rPr>
                <w:rFonts w:ascii="Times New Roman" w:hAnsi="Times New Roman" w:cs="Times New Roman"/>
                <w:sz w:val="20"/>
                <w:szCs w:val="20"/>
              </w:rPr>
              <w:t>)</w:t>
            </w:r>
          </w:p>
        </w:tc>
        <w:tc>
          <w:tcPr>
            <w:tcW w:w="2835" w:type="dxa"/>
          </w:tcPr>
          <w:p w:rsidR="00420AB5" w:rsidRPr="009E4861" w:rsidRDefault="00385981" w:rsidP="00385981">
            <w:pPr>
              <w:rPr>
                <w:rFonts w:ascii="Times New Roman" w:hAnsi="Times New Roman" w:cs="Times New Roman"/>
                <w:sz w:val="20"/>
                <w:szCs w:val="20"/>
              </w:rPr>
            </w:pPr>
            <w:r>
              <w:rPr>
                <w:rFonts w:ascii="Times New Roman" w:hAnsi="Times New Roman" w:cs="Times New Roman"/>
                <w:sz w:val="20"/>
                <w:szCs w:val="20"/>
              </w:rPr>
              <w:t>O</w:t>
            </w:r>
            <w:r w:rsidR="00A65BD0" w:rsidRPr="009E4861">
              <w:rPr>
                <w:rFonts w:ascii="Times New Roman" w:hAnsi="Times New Roman" w:cs="Times New Roman"/>
                <w:sz w:val="20"/>
                <w:szCs w:val="20"/>
              </w:rPr>
              <w:t>wn fund</w:t>
            </w:r>
            <w:r>
              <w:rPr>
                <w:rFonts w:ascii="Times New Roman" w:hAnsi="Times New Roman" w:cs="Times New Roman"/>
                <w:sz w:val="20"/>
                <w:szCs w:val="20"/>
              </w:rPr>
              <w:t>s</w:t>
            </w:r>
            <w:r w:rsidR="00A65BD0" w:rsidRPr="009E4861">
              <w:rPr>
                <w:rFonts w:ascii="Times New Roman" w:hAnsi="Times New Roman" w:cs="Times New Roman"/>
                <w:sz w:val="20"/>
                <w:szCs w:val="20"/>
              </w:rPr>
              <w:t xml:space="preserve">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Pr>
                <w:rFonts w:ascii="Times New Roman" w:hAnsi="Times New Roman" w:cs="Times New Roman"/>
                <w:sz w:val="20"/>
                <w:szCs w:val="20"/>
              </w:rPr>
              <w:t xml:space="preserve"> </w:t>
            </w:r>
            <w:r w:rsidRPr="00D20DCD">
              <w:rPr>
                <w:rFonts w:ascii="Times New Roman" w:hAnsi="Times New Roman" w:cs="Times New Roman"/>
                <w:sz w:val="20"/>
                <w:szCs w:val="20"/>
              </w:rPr>
              <w:t>- Total amount</w:t>
            </w:r>
          </w:p>
        </w:tc>
        <w:tc>
          <w:tcPr>
            <w:tcW w:w="4536" w:type="dxa"/>
          </w:tcPr>
          <w:p w:rsidR="00420AB5" w:rsidRPr="009E4861" w:rsidRDefault="00420AB5" w:rsidP="00A65BD0">
            <w:pPr>
              <w:rPr>
                <w:rFonts w:ascii="Times New Roman" w:hAnsi="Times New Roman" w:cs="Times New Roman"/>
                <w:sz w:val="20"/>
                <w:szCs w:val="20"/>
                <w:highlight w:val="yellow"/>
              </w:rPr>
            </w:pPr>
            <w:r w:rsidRPr="009E4861">
              <w:rPr>
                <w:rFonts w:ascii="Times New Roman" w:hAnsi="Times New Roman" w:cs="Times New Roman"/>
                <w:sz w:val="20"/>
                <w:szCs w:val="20"/>
              </w:rPr>
              <w:t xml:space="preserve">This is the total amount of the </w:t>
            </w:r>
            <w:r w:rsidR="00A65BD0" w:rsidRPr="009E4861">
              <w:rPr>
                <w:rFonts w:ascii="Times New Roman" w:hAnsi="Times New Roman" w:cs="Times New Roman"/>
                <w:sz w:val="20"/>
                <w:szCs w:val="20"/>
              </w:rPr>
              <w:t xml:space="preserve">own fun item from the financial statements that </w:t>
            </w:r>
            <w:r w:rsidR="00A73D25">
              <w:rPr>
                <w:rFonts w:ascii="Times New Roman" w:hAnsi="Times New Roman" w:cs="Times New Roman"/>
                <w:sz w:val="20"/>
                <w:szCs w:val="20"/>
              </w:rPr>
              <w:t>shall</w:t>
            </w:r>
            <w:r w:rsidR="00A65BD0" w:rsidRPr="009E4861">
              <w:rPr>
                <w:rFonts w:ascii="Times New Roman" w:hAnsi="Times New Roman" w:cs="Times New Roman"/>
                <w:sz w:val="20"/>
                <w:szCs w:val="20"/>
              </w:rPr>
              <w:t xml:space="preserve"> not be represented by the reconciliation reserve and do not meet the criteria to be classified as Solvency II own funds</w:t>
            </w:r>
            <w:r w:rsidR="004371A8">
              <w:rPr>
                <w:rFonts w:ascii="Times New Roman" w:hAnsi="Times New Roman" w:cs="Times New Roman"/>
                <w:sz w:val="20"/>
                <w:szCs w:val="20"/>
              </w:rPr>
              <w:t>.</w:t>
            </w:r>
            <w:r w:rsidRPr="009E4861">
              <w:rPr>
                <w:rFonts w:ascii="Times New Roman" w:hAnsi="Times New Roman" w:cs="Times New Roman"/>
                <w:sz w:val="20"/>
                <w:szCs w:val="20"/>
              </w:rPr>
              <w:t xml:space="preserve"> </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C05</w:t>
            </w:r>
            <w:r w:rsidR="00CC3EBB">
              <w:rPr>
                <w:rFonts w:ascii="Times New Roman" w:hAnsi="Times New Roman" w:cs="Times New Roman"/>
                <w:sz w:val="20"/>
                <w:szCs w:val="20"/>
              </w:rPr>
              <w:t>9</w:t>
            </w:r>
            <w:r w:rsidRPr="009E4861">
              <w:rPr>
                <w:rFonts w:ascii="Times New Roman" w:hAnsi="Times New Roman" w:cs="Times New Roman"/>
                <w:sz w:val="20"/>
                <w:szCs w:val="20"/>
              </w:rPr>
              <w:t>0</w:t>
            </w:r>
          </w:p>
          <w:p w:rsidR="00420AB5"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A11</w:t>
            </w:r>
            <w:del w:id="164" w:author="Author">
              <w:r w:rsidR="00420AB5" w:rsidRPr="009E4861" w:rsidDel="00AF522E">
                <w:rPr>
                  <w:rFonts w:ascii="Times New Roman" w:hAnsi="Times New Roman" w:cs="Times New Roman"/>
                  <w:sz w:val="20"/>
                  <w:szCs w:val="20"/>
                </w:rPr>
                <w:delText>3</w:delText>
              </w:r>
            </w:del>
            <w:ins w:id="165"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.1:A11</w:t>
            </w:r>
            <w:del w:id="166" w:author="Author">
              <w:r w:rsidR="00420AB5" w:rsidRPr="009E4861" w:rsidDel="00AF522E">
                <w:rPr>
                  <w:rFonts w:ascii="Times New Roman" w:hAnsi="Times New Roman" w:cs="Times New Roman"/>
                  <w:sz w:val="20"/>
                  <w:szCs w:val="20"/>
                </w:rPr>
                <w:delText>3</w:delText>
              </w:r>
            </w:del>
            <w:ins w:id="167"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420AB5" w:rsidRPr="009E4861" w:rsidRDefault="00CC3EBB">
            <w:pPr>
              <w:rPr>
                <w:rFonts w:ascii="Times New Roman" w:hAnsi="Times New Roman" w:cs="Times New Roman"/>
                <w:sz w:val="20"/>
                <w:szCs w:val="20"/>
              </w:rPr>
            </w:pPr>
            <w:r>
              <w:rPr>
                <w:rFonts w:ascii="Times New Roman" w:hAnsi="Times New Roman" w:cs="Times New Roman"/>
                <w:bCs/>
                <w:sz w:val="20"/>
                <w:szCs w:val="20"/>
              </w:rPr>
              <w:t>A</w:t>
            </w:r>
            <w:r w:rsidR="00420AB5" w:rsidRPr="009E4861">
              <w:rPr>
                <w:rFonts w:ascii="Times New Roman" w:hAnsi="Times New Roman" w:cs="Times New Roman"/>
                <w:bCs/>
                <w:sz w:val="20"/>
                <w:szCs w:val="20"/>
              </w:rPr>
              <w:t xml:space="preserve">ncillary own funds </w:t>
            </w:r>
            <w:r>
              <w:rPr>
                <w:rFonts w:ascii="Times New Roman" w:hAnsi="Times New Roman" w:cs="Times New Roman"/>
                <w:bCs/>
                <w:sz w:val="20"/>
                <w:szCs w:val="20"/>
              </w:rPr>
              <w:t>-</w:t>
            </w:r>
            <w:r w:rsidRPr="00A92C55">
              <w:rPr>
                <w:rFonts w:ascii="Times New Roman" w:hAnsi="Times New Roman" w:cs="Times New Roman"/>
                <w:bCs/>
                <w:sz w:val="20"/>
                <w:szCs w:val="20"/>
              </w:rPr>
              <w:t>Description</w:t>
            </w:r>
          </w:p>
        </w:tc>
        <w:tc>
          <w:tcPr>
            <w:tcW w:w="4536" w:type="dxa"/>
          </w:tcPr>
          <w:p w:rsidR="00420AB5" w:rsidRPr="009E4861" w:rsidRDefault="00420AB5">
            <w:pPr>
              <w:rPr>
                <w:rFonts w:ascii="Times New Roman" w:hAnsi="Times New Roman" w:cs="Times New Roman"/>
                <w:sz w:val="20"/>
                <w:szCs w:val="20"/>
              </w:rPr>
            </w:pPr>
            <w:r w:rsidRPr="009E4861">
              <w:rPr>
                <w:rFonts w:ascii="Times New Roman" w:hAnsi="Times New Roman" w:cs="Times New Roman"/>
                <w:sz w:val="20"/>
                <w:szCs w:val="20"/>
              </w:rPr>
              <w:t>This is details of each ancillary own fund for a</w:t>
            </w:r>
            <w:r w:rsidR="001C6A32" w:rsidRPr="009E4861">
              <w:rPr>
                <w:rFonts w:ascii="Times New Roman" w:hAnsi="Times New Roman" w:cs="Times New Roman"/>
                <w:sz w:val="20"/>
                <w:szCs w:val="20"/>
              </w:rPr>
              <w:t>n</w:t>
            </w:r>
            <w:r w:rsidR="00CB68B6">
              <w:rPr>
                <w:rFonts w:ascii="Times New Roman" w:hAnsi="Times New Roman" w:cs="Times New Roman"/>
                <w:sz w:val="20"/>
                <w:szCs w:val="20"/>
              </w:rPr>
              <w:t xml:space="preserve"> individual</w:t>
            </w:r>
            <w:r w:rsidRPr="009E4861">
              <w:rPr>
                <w:rFonts w:ascii="Times New Roman" w:hAnsi="Times New Roman" w:cs="Times New Roman"/>
                <w:sz w:val="20"/>
                <w:szCs w:val="20"/>
              </w:rPr>
              <w:t xml:space="preserve"> undertaking. </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C0600</w:t>
            </w:r>
          </w:p>
          <w:p w:rsidR="00420AB5"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B11</w:t>
            </w:r>
            <w:del w:id="168" w:author="Author">
              <w:r w:rsidR="00420AB5" w:rsidRPr="009E4861" w:rsidDel="00AF522E">
                <w:rPr>
                  <w:rFonts w:ascii="Times New Roman" w:hAnsi="Times New Roman" w:cs="Times New Roman"/>
                  <w:sz w:val="20"/>
                  <w:szCs w:val="20"/>
                </w:rPr>
                <w:delText>3</w:delText>
              </w:r>
            </w:del>
            <w:ins w:id="169"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.1:B11</w:t>
            </w:r>
            <w:del w:id="170" w:author="Author">
              <w:r w:rsidR="00420AB5" w:rsidRPr="009E4861" w:rsidDel="00AF522E">
                <w:rPr>
                  <w:rFonts w:ascii="Times New Roman" w:hAnsi="Times New Roman" w:cs="Times New Roman"/>
                  <w:sz w:val="20"/>
                  <w:szCs w:val="20"/>
                </w:rPr>
                <w:delText>3</w:delText>
              </w:r>
            </w:del>
            <w:ins w:id="171"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An</w:t>
            </w:r>
            <w:r w:rsidR="00420AB5" w:rsidRPr="009E4861">
              <w:rPr>
                <w:rFonts w:ascii="Times New Roman" w:hAnsi="Times New Roman" w:cs="Times New Roman"/>
                <w:sz w:val="20"/>
                <w:szCs w:val="20"/>
              </w:rPr>
              <w:t>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Amount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amount for each ancillary own fund.</w:t>
            </w:r>
          </w:p>
        </w:tc>
      </w:tr>
      <w:tr w:rsidR="00EE62F1" w:rsidRPr="00483E15" w:rsidTr="009E4861">
        <w:tc>
          <w:tcPr>
            <w:tcW w:w="1668" w:type="dxa"/>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C0610</w:t>
            </w:r>
          </w:p>
          <w:p w:rsidR="00420AB5"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C11</w:t>
            </w:r>
            <w:del w:id="172" w:author="Author">
              <w:r w:rsidR="00420AB5" w:rsidRPr="009E4861" w:rsidDel="00AF522E">
                <w:rPr>
                  <w:rFonts w:ascii="Times New Roman" w:hAnsi="Times New Roman" w:cs="Times New Roman"/>
                  <w:sz w:val="20"/>
                  <w:szCs w:val="20"/>
                </w:rPr>
                <w:delText>3</w:delText>
              </w:r>
            </w:del>
            <w:ins w:id="173"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.1:C11</w:t>
            </w:r>
            <w:del w:id="174" w:author="Author">
              <w:r w:rsidR="00420AB5" w:rsidRPr="009E4861" w:rsidDel="00AF522E">
                <w:rPr>
                  <w:rFonts w:ascii="Times New Roman" w:hAnsi="Times New Roman" w:cs="Times New Roman"/>
                  <w:sz w:val="20"/>
                  <w:szCs w:val="20"/>
                </w:rPr>
                <w:delText>3</w:delText>
              </w:r>
            </w:del>
            <w:ins w:id="175"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sidRPr="00A92C55">
              <w:rPr>
                <w:rFonts w:ascii="Times New Roman" w:hAnsi="Times New Roman" w:cs="Times New Roman"/>
                <w:sz w:val="20"/>
                <w:szCs w:val="20"/>
              </w:rPr>
              <w:t xml:space="preserve"> </w:t>
            </w:r>
            <w:r w:rsidR="00D221AB">
              <w:rPr>
                <w:rFonts w:ascii="Times New Roman" w:hAnsi="Times New Roman" w:cs="Times New Roman"/>
                <w:sz w:val="20"/>
                <w:szCs w:val="20"/>
              </w:rPr>
              <w:t>–</w:t>
            </w:r>
            <w:r w:rsidRPr="00A92C55">
              <w:rPr>
                <w:rFonts w:ascii="Times New Roman" w:hAnsi="Times New Roman" w:cs="Times New Roman"/>
                <w:sz w:val="20"/>
                <w:szCs w:val="20"/>
              </w:rPr>
              <w:t xml:space="preserve"> Counterpart</w:t>
            </w:r>
          </w:p>
        </w:tc>
        <w:tc>
          <w:tcPr>
            <w:tcW w:w="4536" w:type="dxa"/>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This is the counterpart of each ancillary own fund.</w:t>
            </w:r>
          </w:p>
        </w:tc>
      </w:tr>
      <w:tr w:rsidR="00EE62F1" w:rsidRPr="00483E15" w:rsidTr="009E4861">
        <w:tc>
          <w:tcPr>
            <w:tcW w:w="1668" w:type="dxa"/>
            <w:tcBorders>
              <w:bottom w:val="single" w:sz="4" w:space="0" w:color="auto"/>
            </w:tcBorders>
          </w:tcPr>
          <w:p w:rsidR="000135C3" w:rsidRPr="009E4861" w:rsidRDefault="002F50BC" w:rsidP="00693FC5">
            <w:pPr>
              <w:rPr>
                <w:rFonts w:ascii="Times New Roman" w:hAnsi="Times New Roman" w:cs="Times New Roman"/>
                <w:sz w:val="20"/>
                <w:szCs w:val="20"/>
              </w:rPr>
            </w:pPr>
            <w:r w:rsidRPr="009E4861">
              <w:rPr>
                <w:rFonts w:ascii="Times New Roman" w:hAnsi="Times New Roman" w:cs="Times New Roman"/>
                <w:sz w:val="20"/>
                <w:szCs w:val="20"/>
              </w:rPr>
              <w:t>C0620</w:t>
            </w:r>
          </w:p>
          <w:p w:rsidR="00420AB5"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D11</w:t>
            </w:r>
            <w:del w:id="176" w:author="Author">
              <w:r w:rsidR="00420AB5" w:rsidRPr="009E4861" w:rsidDel="00AF522E">
                <w:rPr>
                  <w:rFonts w:ascii="Times New Roman" w:hAnsi="Times New Roman" w:cs="Times New Roman"/>
                  <w:sz w:val="20"/>
                  <w:szCs w:val="20"/>
                </w:rPr>
                <w:delText>3</w:delText>
              </w:r>
            </w:del>
            <w:ins w:id="177"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.1:D11</w:t>
            </w:r>
            <w:del w:id="178" w:author="Author">
              <w:r w:rsidR="00420AB5" w:rsidRPr="009E4861" w:rsidDel="00AF522E">
                <w:rPr>
                  <w:rFonts w:ascii="Times New Roman" w:hAnsi="Times New Roman" w:cs="Times New Roman"/>
                  <w:sz w:val="20"/>
                  <w:szCs w:val="20"/>
                </w:rPr>
                <w:delText>3</w:delText>
              </w:r>
            </w:del>
            <w:ins w:id="179"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funds</w:t>
            </w:r>
            <w:r>
              <w:rPr>
                <w:rFonts w:ascii="Times New Roman" w:hAnsi="Times New Roman" w:cs="Times New Roman"/>
                <w:sz w:val="20"/>
                <w:szCs w:val="20"/>
              </w:rPr>
              <w:t xml:space="preserve"> - </w:t>
            </w:r>
            <w:r w:rsidRPr="00A92C55">
              <w:rPr>
                <w:rFonts w:ascii="Times New Roman" w:hAnsi="Times New Roman" w:cs="Times New Roman"/>
                <w:sz w:val="20"/>
                <w:szCs w:val="20"/>
              </w:rPr>
              <w:t>Issue date</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issue date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ISO8601 format</w:t>
            </w:r>
            <w:del w:id="180" w:author="Author">
              <w:r w:rsidR="001C6A32" w:rsidRPr="009E4861" w:rsidDel="00C90DB3">
                <w:rPr>
                  <w:rFonts w:ascii="Times New Roman" w:hAnsi="Times New Roman" w:cs="Times New Roman"/>
                  <w:sz w:val="20"/>
                  <w:szCs w:val="20"/>
                </w:rPr>
                <w:delText>,</w:delText>
              </w:r>
            </w:del>
            <w:r w:rsidR="001C6A32" w:rsidRPr="009E4861">
              <w:rPr>
                <w:rFonts w:ascii="Times New Roman" w:hAnsi="Times New Roman" w:cs="Times New Roman"/>
                <w:sz w:val="20"/>
                <w:szCs w:val="20"/>
              </w:rPr>
              <w:t xml:space="preserve"> </w:t>
            </w:r>
            <w:ins w:id="181" w:author="Author">
              <w:r w:rsidR="00C90DB3">
                <w:rPr>
                  <w:rFonts w:ascii="Times New Roman" w:hAnsi="Times New Roman" w:cs="Times New Roman"/>
                  <w:sz w:val="20"/>
                  <w:szCs w:val="20"/>
                </w:rPr>
                <w:t>(</w:t>
              </w:r>
            </w:ins>
            <w:r w:rsidR="001C6A32" w:rsidRPr="009E4861">
              <w:rPr>
                <w:rFonts w:ascii="Times New Roman" w:hAnsi="Times New Roman" w:cs="Times New Roman"/>
                <w:sz w:val="20"/>
                <w:szCs w:val="20"/>
              </w:rPr>
              <w:t>yyyy-mm-dd</w:t>
            </w:r>
            <w:ins w:id="182" w:author="Author">
              <w:r w:rsidR="00C90DB3">
                <w:rPr>
                  <w:rFonts w:ascii="Times New Roman" w:hAnsi="Times New Roman" w:cs="Times New Roman"/>
                  <w:sz w:val="20"/>
                  <w:szCs w:val="20"/>
                </w:rPr>
                <w:t>)</w:t>
              </w:r>
            </w:ins>
            <w:r w:rsidR="001C6A32" w:rsidRPr="009E4861">
              <w:rPr>
                <w:rFonts w:ascii="Times New Roman" w:hAnsi="Times New Roman" w:cs="Times New Roman"/>
                <w:sz w:val="20"/>
                <w:szCs w:val="20"/>
              </w:rPr>
              <w:t>.</w:t>
            </w:r>
          </w:p>
        </w:tc>
      </w:tr>
      <w:tr w:rsidR="00EE62F1" w:rsidRPr="00483E15" w:rsidTr="009E4861">
        <w:tc>
          <w:tcPr>
            <w:tcW w:w="1668" w:type="dxa"/>
            <w:tcBorders>
              <w:bottom w:val="single" w:sz="4" w:space="0" w:color="auto"/>
            </w:tcBorders>
          </w:tcPr>
          <w:p w:rsidR="000135C3" w:rsidRPr="009E4861" w:rsidRDefault="00F52E63" w:rsidP="00693FC5">
            <w:pPr>
              <w:rPr>
                <w:rFonts w:ascii="Times New Roman" w:hAnsi="Times New Roman" w:cs="Times New Roman"/>
                <w:sz w:val="20"/>
                <w:szCs w:val="20"/>
              </w:rPr>
            </w:pPr>
            <w:r w:rsidRPr="009E4861">
              <w:rPr>
                <w:rFonts w:ascii="Times New Roman" w:hAnsi="Times New Roman" w:cs="Times New Roman"/>
                <w:sz w:val="20"/>
                <w:szCs w:val="20"/>
              </w:rPr>
              <w:t>C0630</w:t>
            </w:r>
          </w:p>
          <w:p w:rsidR="00420AB5" w:rsidRPr="009E4861" w:rsidRDefault="000135C3" w:rsidP="00AF522E">
            <w:pPr>
              <w:rPr>
                <w:rFonts w:ascii="Times New Roman" w:hAnsi="Times New Roman" w:cs="Times New Roman"/>
                <w:sz w:val="20"/>
                <w:szCs w:val="20"/>
              </w:rPr>
            </w:pPr>
            <w:r w:rsidRPr="009E4861">
              <w:rPr>
                <w:rFonts w:ascii="Times New Roman" w:hAnsi="Times New Roman" w:cs="Times New Roman"/>
                <w:sz w:val="20"/>
                <w:szCs w:val="20"/>
              </w:rPr>
              <w:t>(</w:t>
            </w:r>
            <w:r w:rsidR="00420AB5" w:rsidRPr="009E4861">
              <w:rPr>
                <w:rFonts w:ascii="Times New Roman" w:hAnsi="Times New Roman" w:cs="Times New Roman"/>
                <w:sz w:val="20"/>
                <w:szCs w:val="20"/>
              </w:rPr>
              <w:t>E11</w:t>
            </w:r>
            <w:del w:id="183" w:author="Author">
              <w:r w:rsidR="00420AB5" w:rsidRPr="009E4861" w:rsidDel="00AF522E">
                <w:rPr>
                  <w:rFonts w:ascii="Times New Roman" w:hAnsi="Times New Roman" w:cs="Times New Roman"/>
                  <w:sz w:val="20"/>
                  <w:szCs w:val="20"/>
                </w:rPr>
                <w:delText>3</w:delText>
              </w:r>
            </w:del>
            <w:ins w:id="184"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.1:E11</w:t>
            </w:r>
            <w:del w:id="185" w:author="Author">
              <w:r w:rsidR="00420AB5" w:rsidRPr="009E4861" w:rsidDel="00AF522E">
                <w:rPr>
                  <w:rFonts w:ascii="Times New Roman" w:hAnsi="Times New Roman" w:cs="Times New Roman"/>
                  <w:sz w:val="20"/>
                  <w:szCs w:val="20"/>
                </w:rPr>
                <w:delText>3</w:delText>
              </w:r>
            </w:del>
            <w:ins w:id="186" w:author="Author">
              <w:r w:rsidR="00AF522E">
                <w:rPr>
                  <w:rFonts w:ascii="Times New Roman" w:hAnsi="Times New Roman" w:cs="Times New Roman"/>
                  <w:sz w:val="20"/>
                  <w:szCs w:val="20"/>
                </w:rPr>
                <w:t>4</w:t>
              </w:r>
            </w:ins>
            <w:r w:rsidR="00420AB5" w:rsidRPr="009E4861">
              <w:rPr>
                <w:rFonts w:ascii="Times New Roman" w:hAnsi="Times New Roman" w:cs="Times New Roman"/>
                <w:sz w:val="20"/>
                <w:szCs w:val="20"/>
              </w:rPr>
              <w:t>.n</w:t>
            </w:r>
            <w:r w:rsidRPr="009E4861">
              <w:rPr>
                <w:rFonts w:ascii="Times New Roman" w:hAnsi="Times New Roman" w:cs="Times New Roman"/>
                <w:sz w:val="20"/>
                <w:szCs w:val="20"/>
              </w:rPr>
              <w:t>)</w:t>
            </w:r>
          </w:p>
        </w:tc>
        <w:tc>
          <w:tcPr>
            <w:tcW w:w="2835" w:type="dxa"/>
            <w:tcBorders>
              <w:bottom w:val="single" w:sz="4" w:space="0" w:color="auto"/>
            </w:tcBorders>
          </w:tcPr>
          <w:p w:rsidR="00420AB5" w:rsidRPr="009E4861" w:rsidRDefault="00CC3EBB" w:rsidP="00277C56">
            <w:pPr>
              <w:rPr>
                <w:rFonts w:ascii="Times New Roman" w:hAnsi="Times New Roman" w:cs="Times New Roman"/>
                <w:sz w:val="20"/>
                <w:szCs w:val="20"/>
              </w:rPr>
            </w:pPr>
            <w:r>
              <w:rPr>
                <w:rFonts w:ascii="Times New Roman" w:hAnsi="Times New Roman" w:cs="Times New Roman"/>
                <w:sz w:val="20"/>
                <w:szCs w:val="20"/>
              </w:rPr>
              <w:t>A</w:t>
            </w:r>
            <w:r w:rsidR="00420AB5" w:rsidRPr="009E4861">
              <w:rPr>
                <w:rFonts w:ascii="Times New Roman" w:hAnsi="Times New Roman" w:cs="Times New Roman"/>
                <w:sz w:val="20"/>
                <w:szCs w:val="20"/>
              </w:rPr>
              <w:t>ncillary own fund</w:t>
            </w:r>
            <w:r>
              <w:rPr>
                <w:rFonts w:ascii="Times New Roman" w:hAnsi="Times New Roman" w:cs="Times New Roman"/>
                <w:sz w:val="20"/>
                <w:szCs w:val="20"/>
              </w:rPr>
              <w:t xml:space="preserve"> - </w:t>
            </w:r>
            <w:r w:rsidRPr="00A92C55">
              <w:rPr>
                <w:rFonts w:ascii="Times New Roman" w:hAnsi="Times New Roman" w:cs="Times New Roman"/>
                <w:sz w:val="20"/>
                <w:szCs w:val="20"/>
              </w:rPr>
              <w:t>Date of authorisation</w:t>
            </w:r>
          </w:p>
        </w:tc>
        <w:tc>
          <w:tcPr>
            <w:tcW w:w="4536" w:type="dxa"/>
            <w:tcBorders>
              <w:bottom w:val="single" w:sz="4" w:space="0" w:color="auto"/>
            </w:tcBorders>
          </w:tcPr>
          <w:p w:rsidR="00420AB5" w:rsidRPr="009E4861" w:rsidRDefault="00420AB5" w:rsidP="00A74627">
            <w:pPr>
              <w:rPr>
                <w:rFonts w:ascii="Times New Roman" w:hAnsi="Times New Roman" w:cs="Times New Roman"/>
                <w:sz w:val="20"/>
                <w:szCs w:val="20"/>
              </w:rPr>
            </w:pPr>
            <w:r w:rsidRPr="009E4861">
              <w:rPr>
                <w:rFonts w:ascii="Times New Roman" w:hAnsi="Times New Roman" w:cs="Times New Roman"/>
                <w:sz w:val="20"/>
                <w:szCs w:val="20"/>
              </w:rPr>
              <w:t xml:space="preserve">This is the date of authorisation of each ancillary own fund. This </w:t>
            </w:r>
            <w:r w:rsidR="00A73D25">
              <w:rPr>
                <w:rFonts w:ascii="Times New Roman" w:hAnsi="Times New Roman" w:cs="Times New Roman"/>
                <w:sz w:val="20"/>
                <w:szCs w:val="20"/>
              </w:rPr>
              <w:t>shall</w:t>
            </w:r>
            <w:r w:rsidRPr="009E4861">
              <w:rPr>
                <w:rFonts w:ascii="Times New Roman" w:hAnsi="Times New Roman" w:cs="Times New Roman"/>
                <w:sz w:val="20"/>
                <w:szCs w:val="20"/>
              </w:rPr>
              <w:t xml:space="preserve"> be in 1SO8601 format</w:t>
            </w:r>
            <w:del w:id="187" w:author="Author">
              <w:r w:rsidR="001C6A32" w:rsidRPr="009E4861" w:rsidDel="00C90DB3">
                <w:rPr>
                  <w:rFonts w:ascii="Times New Roman" w:hAnsi="Times New Roman" w:cs="Times New Roman"/>
                  <w:sz w:val="20"/>
                  <w:szCs w:val="20"/>
                </w:rPr>
                <w:delText>,</w:delText>
              </w:r>
            </w:del>
            <w:r w:rsidR="001C6A32" w:rsidRPr="009E4861">
              <w:rPr>
                <w:rFonts w:ascii="Times New Roman" w:hAnsi="Times New Roman" w:cs="Times New Roman"/>
                <w:sz w:val="20"/>
                <w:szCs w:val="20"/>
              </w:rPr>
              <w:t xml:space="preserve"> </w:t>
            </w:r>
            <w:ins w:id="188" w:author="Author">
              <w:r w:rsidR="00C90DB3">
                <w:rPr>
                  <w:rFonts w:ascii="Times New Roman" w:hAnsi="Times New Roman" w:cs="Times New Roman"/>
                  <w:sz w:val="20"/>
                  <w:szCs w:val="20"/>
                </w:rPr>
                <w:t>(</w:t>
              </w:r>
            </w:ins>
            <w:r w:rsidR="001C6A32" w:rsidRPr="009E4861">
              <w:rPr>
                <w:rFonts w:ascii="Times New Roman" w:hAnsi="Times New Roman" w:cs="Times New Roman"/>
                <w:sz w:val="20"/>
                <w:szCs w:val="20"/>
              </w:rPr>
              <w:t>yyyy-mm-dd</w:t>
            </w:r>
            <w:ins w:id="189" w:author="Author">
              <w:r w:rsidR="00C90DB3">
                <w:rPr>
                  <w:rFonts w:ascii="Times New Roman" w:hAnsi="Times New Roman" w:cs="Times New Roman"/>
                  <w:sz w:val="20"/>
                  <w:szCs w:val="20"/>
                </w:rPr>
                <w:t>)</w:t>
              </w:r>
            </w:ins>
            <w:r w:rsidR="001C6A32" w:rsidRPr="009E4861">
              <w:rPr>
                <w:rFonts w:ascii="Times New Roman" w:hAnsi="Times New Roman" w:cs="Times New Roman"/>
                <w:sz w:val="20"/>
                <w:szCs w:val="20"/>
              </w:rPr>
              <w:t>.</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C0640</w:t>
            </w:r>
          </w:p>
          <w:p w:rsidR="00EE01CA" w:rsidRDefault="00EE01CA">
            <w:pPr>
              <w:rPr>
                <w:rFonts w:ascii="Times New Roman" w:hAnsi="Times New Roman" w:cs="Times New Roman"/>
                <w:sz w:val="20"/>
                <w:szCs w:val="20"/>
              </w:rPr>
            </w:pPr>
            <w:r>
              <w:rPr>
                <w:rFonts w:ascii="Times New Roman" w:hAnsi="Times New Roman" w:cs="Times New Roman"/>
                <w:sz w:val="20"/>
                <w:szCs w:val="20"/>
              </w:rPr>
              <w:t>(F114.1:F114.n)</w:t>
            </w:r>
          </w:p>
          <w:p w:rsidR="00EE01CA" w:rsidRDefault="00EE01CA">
            <w:pPr>
              <w:rPr>
                <w:rFonts w:ascii="Times New Roman" w:hAnsi="Times New Roman" w:cs="Times New Roman"/>
                <w:sz w:val="20"/>
                <w:szCs w:val="20"/>
              </w:rPr>
            </w:pPr>
          </w:p>
        </w:tc>
        <w:tc>
          <w:tcPr>
            <w:tcW w:w="2835"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supervisory authority having given authorisation </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supervisory authority which has issued the authorization, with country in parenthesis.</w:t>
            </w:r>
          </w:p>
        </w:tc>
      </w:tr>
      <w:tr w:rsidR="00EE01CA" w:rsidTr="009E4861">
        <w:tc>
          <w:tcPr>
            <w:tcW w:w="1668"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C0650</w:t>
            </w:r>
          </w:p>
          <w:p w:rsidR="00EE01CA" w:rsidRDefault="00EE01CA">
            <w:pPr>
              <w:rPr>
                <w:rFonts w:ascii="Times New Roman" w:hAnsi="Times New Roman" w:cs="Times New Roman"/>
                <w:sz w:val="20"/>
                <w:szCs w:val="20"/>
              </w:rPr>
            </w:pPr>
            <w:r>
              <w:rPr>
                <w:rFonts w:ascii="Times New Roman" w:hAnsi="Times New Roman" w:cs="Times New Roman"/>
                <w:sz w:val="20"/>
                <w:szCs w:val="20"/>
              </w:rPr>
              <w:t>(G114.1:G114.n)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A</w:t>
            </w:r>
            <w:r w:rsidRPr="008C2294">
              <w:rPr>
                <w:rFonts w:ascii="Times New Roman" w:hAnsi="Times New Roman" w:cs="Times New Roman"/>
                <w:sz w:val="20"/>
                <w:szCs w:val="20"/>
              </w:rPr>
              <w:t>ncillary own fund</w:t>
            </w:r>
            <w:r>
              <w:rPr>
                <w:rFonts w:ascii="Times New Roman" w:hAnsi="Times New Roman" w:cs="Times New Roman"/>
                <w:sz w:val="20"/>
                <w:szCs w:val="20"/>
              </w:rPr>
              <w:t xml:space="preserve"> - Name of entity concerned</w:t>
            </w:r>
          </w:p>
        </w:tc>
        <w:tc>
          <w:tcPr>
            <w:tcW w:w="4536"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This is the name of the entity concerned by the ancillary own fund.</w:t>
            </w:r>
          </w:p>
        </w:tc>
      </w:tr>
      <w:tr w:rsidR="00D221AB" w:rsidRPr="00483E15" w:rsidTr="009E4861">
        <w:tc>
          <w:tcPr>
            <w:tcW w:w="9039" w:type="dxa"/>
            <w:gridSpan w:val="3"/>
            <w:tcBorders>
              <w:top w:val="single" w:sz="4" w:space="0" w:color="auto"/>
              <w:left w:val="nil"/>
              <w:bottom w:val="single" w:sz="4" w:space="0" w:color="auto"/>
              <w:right w:val="nil"/>
            </w:tcBorders>
          </w:tcPr>
          <w:p w:rsidR="00D221AB" w:rsidRPr="009E4861" w:rsidRDefault="00D221AB" w:rsidP="00C4022F">
            <w:pPr>
              <w:rPr>
                <w:rFonts w:ascii="Times New Roman" w:hAnsi="Times New Roman" w:cs="Times New Roman"/>
                <w:sz w:val="20"/>
                <w:szCs w:val="20"/>
              </w:rPr>
            </w:pPr>
            <w:r w:rsidRPr="00F91D71">
              <w:rPr>
                <w:rFonts w:ascii="Times New Roman" w:hAnsi="Times New Roman" w:cs="Times New Roman"/>
                <w:b/>
                <w:sz w:val="20"/>
                <w:szCs w:val="20"/>
              </w:rPr>
              <w:t xml:space="preserve">Adjustment for ring fenced funds and matching </w:t>
            </w:r>
            <w:r w:rsidRPr="00A92C55">
              <w:rPr>
                <w:rFonts w:ascii="Times New Roman" w:hAnsi="Times New Roman" w:cs="Times New Roman"/>
                <w:b/>
                <w:sz w:val="20"/>
                <w:szCs w:val="20"/>
              </w:rPr>
              <w:t>adjustment</w:t>
            </w:r>
            <w:r>
              <w:rPr>
                <w:rFonts w:ascii="Times New Roman" w:hAnsi="Times New Roman" w:cs="Times New Roman"/>
                <w:b/>
                <w:sz w:val="20"/>
                <w:szCs w:val="20"/>
              </w:rPr>
              <w:t xml:space="preserve"> </w:t>
            </w:r>
            <w:r w:rsidRPr="00F91D71">
              <w:rPr>
                <w:rFonts w:ascii="Times New Roman" w:hAnsi="Times New Roman" w:cs="Times New Roman"/>
                <w:b/>
                <w:sz w:val="20"/>
                <w:szCs w:val="20"/>
              </w:rPr>
              <w:t>portfolios</w:t>
            </w:r>
          </w:p>
        </w:tc>
      </w:tr>
      <w:tr w:rsidR="00EE62F1" w:rsidRPr="00483E15" w:rsidTr="009E4861">
        <w:tc>
          <w:tcPr>
            <w:tcW w:w="1668" w:type="dxa"/>
            <w:tcBorders>
              <w:top w:val="single" w:sz="4" w:space="0" w:color="auto"/>
            </w:tcBorders>
          </w:tcPr>
          <w:p w:rsidR="000135C3" w:rsidRPr="009E4861" w:rsidRDefault="00F52E63" w:rsidP="004C74E2">
            <w:pPr>
              <w:tabs>
                <w:tab w:val="left" w:pos="1210"/>
              </w:tabs>
              <w:rPr>
                <w:rFonts w:ascii="Times New Roman" w:hAnsi="Times New Roman" w:cs="Times New Roman"/>
                <w:sz w:val="20"/>
                <w:szCs w:val="20"/>
              </w:rPr>
              <w:pPrChange w:id="190" w:author="Author">
                <w:pPr/>
              </w:pPrChange>
            </w:pPr>
            <w:r w:rsidRPr="009E4861">
              <w:rPr>
                <w:rFonts w:ascii="Times New Roman" w:hAnsi="Times New Roman" w:cs="Times New Roman"/>
                <w:sz w:val="20"/>
                <w:szCs w:val="20"/>
              </w:rPr>
              <w:t>C0660</w:t>
            </w:r>
            <w:ins w:id="191" w:author="Author">
              <w:r w:rsidR="00EB206C">
                <w:rPr>
                  <w:rFonts w:ascii="Times New Roman" w:hAnsi="Times New Roman" w:cs="Times New Roman"/>
                  <w:sz w:val="20"/>
                  <w:szCs w:val="20"/>
                </w:rPr>
                <w:t>/R0020</w:t>
              </w:r>
            </w:ins>
          </w:p>
          <w:p w:rsidR="00E13B16"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A115.1:A115.n</w:t>
            </w:r>
            <w:r w:rsidRPr="009E4861">
              <w:rPr>
                <w:rFonts w:ascii="Times New Roman" w:hAnsi="Times New Roman" w:cs="Times New Roman"/>
                <w:sz w:val="20"/>
                <w:szCs w:val="20"/>
              </w:rPr>
              <w:t>)</w:t>
            </w:r>
          </w:p>
        </w:tc>
        <w:tc>
          <w:tcPr>
            <w:tcW w:w="2835" w:type="dxa"/>
            <w:tcBorders>
              <w:top w:val="single" w:sz="4" w:space="0" w:color="auto"/>
            </w:tcBorders>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1F7906" w:rsidRPr="009E4861">
              <w:rPr>
                <w:rFonts w:ascii="Times New Roman" w:hAnsi="Times New Roman" w:cs="Times New Roman"/>
                <w:sz w:val="20"/>
                <w:szCs w:val="20"/>
              </w:rPr>
              <w:t>/</w:t>
            </w:r>
            <w:r w:rsidR="00CB2788" w:rsidRPr="009E4861">
              <w:rPr>
                <w:rFonts w:ascii="Times New Roman" w:hAnsi="Times New Roman" w:cs="Times New Roman"/>
                <w:sz w:val="20"/>
                <w:szCs w:val="20"/>
              </w:rPr>
              <w:t xml:space="preserve"> matching </w:t>
            </w:r>
            <w:r w:rsidR="001F7906"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A92C55">
              <w:rPr>
                <w:rFonts w:ascii="Times New Roman" w:hAnsi="Times New Roman" w:cs="Times New Roman"/>
                <w:sz w:val="20"/>
                <w:szCs w:val="20"/>
              </w:rPr>
              <w:t xml:space="preserve"> - </w:t>
            </w:r>
            <w:ins w:id="192" w:author="Author">
              <w:r w:rsidR="001C56E8">
                <w:rPr>
                  <w:rFonts w:ascii="Times New Roman" w:hAnsi="Times New Roman" w:cs="Times New Roman"/>
                  <w:sz w:val="20"/>
                  <w:szCs w:val="20"/>
                </w:rPr>
                <w:t>Number</w:t>
              </w:r>
            </w:ins>
            <w:del w:id="193" w:author="Author">
              <w:r w:rsidRPr="00A92C55" w:rsidDel="001C56E8">
                <w:rPr>
                  <w:rFonts w:ascii="Times New Roman" w:hAnsi="Times New Roman" w:cs="Times New Roman"/>
                  <w:sz w:val="20"/>
                  <w:szCs w:val="20"/>
                </w:rPr>
                <w:delText>Name</w:delText>
              </w:r>
            </w:del>
          </w:p>
        </w:tc>
        <w:tc>
          <w:tcPr>
            <w:tcW w:w="4536" w:type="dxa"/>
            <w:tcBorders>
              <w:top w:val="single" w:sz="4" w:space="0" w:color="auto"/>
            </w:tcBorders>
          </w:tcPr>
          <w:p w:rsidR="001C56E8" w:rsidRPr="001C3CB5" w:rsidRDefault="001C56E8" w:rsidP="001C56E8">
            <w:pPr>
              <w:rPr>
                <w:ins w:id="194" w:author="Author"/>
                <w:rFonts w:ascii="Times New Roman" w:eastAsia="Times New Roman" w:hAnsi="Times New Roman" w:cs="Times New Roman"/>
                <w:sz w:val="20"/>
                <w:szCs w:val="20"/>
                <w:lang w:eastAsia="es-ES"/>
              </w:rPr>
            </w:pPr>
            <w:ins w:id="195" w:author="Author">
              <w:r w:rsidRPr="001C3CB5">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ins>
          </w:p>
          <w:p w:rsidR="00E13B16" w:rsidRPr="009E4861" w:rsidRDefault="00E13B16" w:rsidP="00A74627">
            <w:pPr>
              <w:rPr>
                <w:rFonts w:ascii="Times New Roman" w:hAnsi="Times New Roman" w:cs="Times New Roman"/>
                <w:sz w:val="20"/>
                <w:szCs w:val="20"/>
              </w:rPr>
            </w:pPr>
            <w:del w:id="196" w:author="Author">
              <w:r w:rsidRPr="009E4861" w:rsidDel="001C56E8">
                <w:rPr>
                  <w:rFonts w:ascii="Times New Roman" w:hAnsi="Times New Roman" w:cs="Times New Roman"/>
                  <w:sz w:val="20"/>
                  <w:szCs w:val="20"/>
                </w:rPr>
                <w:delText>This is the name of each ring-fenced fund</w:delText>
              </w:r>
              <w:r w:rsidR="00AE746D" w:rsidRPr="009E4861" w:rsidDel="001C56E8">
                <w:rPr>
                  <w:rFonts w:ascii="Times New Roman" w:hAnsi="Times New Roman" w:cs="Times New Roman"/>
                  <w:sz w:val="20"/>
                  <w:szCs w:val="20"/>
                </w:rPr>
                <w:delText>/ matching adjustment portfolio</w:delText>
              </w:r>
              <w:r w:rsidRPr="009E4861" w:rsidDel="001C56E8">
                <w:rPr>
                  <w:rFonts w:ascii="Times New Roman" w:hAnsi="Times New Roman" w:cs="Times New Roman"/>
                  <w:sz w:val="20"/>
                  <w:szCs w:val="20"/>
                </w:rPr>
                <w:delText>.</w:delText>
              </w:r>
            </w:del>
          </w:p>
        </w:tc>
      </w:tr>
      <w:tr w:rsidR="00EE62F1" w:rsidRPr="00483E15" w:rsidTr="009E4861">
        <w:tc>
          <w:tcPr>
            <w:tcW w:w="1668" w:type="dxa"/>
          </w:tcPr>
          <w:p w:rsidR="000135C3" w:rsidRPr="009E4861" w:rsidRDefault="00F52E63" w:rsidP="00693FC5">
            <w:pPr>
              <w:rPr>
                <w:rFonts w:ascii="Times New Roman" w:hAnsi="Times New Roman" w:cs="Times New Roman"/>
                <w:sz w:val="20"/>
                <w:szCs w:val="20"/>
              </w:rPr>
            </w:pPr>
            <w:r w:rsidRPr="009E4861">
              <w:rPr>
                <w:rFonts w:ascii="Times New Roman" w:hAnsi="Times New Roman" w:cs="Times New Roman"/>
                <w:sz w:val="20"/>
                <w:szCs w:val="20"/>
              </w:rPr>
              <w:t>C0670</w:t>
            </w:r>
            <w:ins w:id="197" w:author="Author">
              <w:r w:rsidR="00EB206C">
                <w:rPr>
                  <w:rFonts w:ascii="Times New Roman" w:hAnsi="Times New Roman" w:cs="Times New Roman"/>
                  <w:sz w:val="20"/>
                  <w:szCs w:val="20"/>
                </w:rPr>
                <w:t>/R0020</w:t>
              </w:r>
            </w:ins>
          </w:p>
          <w:p w:rsidR="00E13B16" w:rsidRPr="009E4861" w:rsidRDefault="000135C3" w:rsidP="00693FC5">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B115.1:B115.n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Pr>
                <w:rFonts w:ascii="Times New Roman" w:hAnsi="Times New Roman" w:cs="Times New Roman"/>
                <w:sz w:val="20"/>
                <w:szCs w:val="20"/>
              </w:rPr>
              <w:t>R</w:t>
            </w:r>
            <w:r w:rsidR="00E13B16" w:rsidRPr="009E4861">
              <w:rPr>
                <w:rFonts w:ascii="Times New Roman" w:hAnsi="Times New Roman" w:cs="Times New Roman"/>
                <w:sz w:val="20"/>
                <w:szCs w:val="20"/>
              </w:rPr>
              <w:t>ing-fenced fund</w:t>
            </w:r>
            <w:r w:rsidR="00AE746D" w:rsidRPr="009E4861">
              <w:rPr>
                <w:rFonts w:ascii="Times New Roman" w:hAnsi="Times New Roman" w:cs="Times New Roman"/>
                <w:sz w:val="20"/>
                <w:szCs w:val="20"/>
              </w:rPr>
              <w:t>/ matching adjustment portfolio</w:t>
            </w:r>
            <w:r>
              <w:rPr>
                <w:rFonts w:ascii="Times New Roman" w:hAnsi="Times New Roman" w:cs="Times New Roman"/>
                <w:sz w:val="20"/>
                <w:szCs w:val="20"/>
              </w:rPr>
              <w:t xml:space="preserve"> - </w:t>
            </w:r>
            <w:r w:rsidRPr="00A92C55">
              <w:rPr>
                <w:rFonts w:ascii="Times New Roman" w:hAnsi="Times New Roman" w:cs="Times New Roman"/>
                <w:sz w:val="20"/>
                <w:szCs w:val="20"/>
              </w:rPr>
              <w:t>Notional SCR</w:t>
            </w:r>
            <w:r w:rsidRPr="003C4399">
              <w:rPr>
                <w:rFonts w:ascii="Times New Roman" w:hAnsi="Times New Roman" w:cs="Times New Roman"/>
                <w:sz w:val="20"/>
                <w:szCs w:val="20"/>
              </w:rPr>
              <w:t xml:space="preserve"> </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 of each ring-fenced fund</w:t>
            </w:r>
            <w:r w:rsidR="00CB2788" w:rsidRPr="009E4861">
              <w:rPr>
                <w:rFonts w:ascii="Times New Roman" w:hAnsi="Times New Roman" w:cs="Times New Roman"/>
                <w:sz w:val="20"/>
                <w:szCs w:val="20"/>
              </w:rPr>
              <w:t xml:space="preserve">/each matching </w:t>
            </w:r>
            <w:r w:rsidR="00AE746D"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w:t>
            </w:r>
            <w:r w:rsidRPr="009E4861">
              <w:rPr>
                <w:rFonts w:ascii="Times New Roman" w:hAnsi="Times New Roman" w:cs="Times New Roman"/>
                <w:sz w:val="20"/>
                <w:szCs w:val="20"/>
              </w:rPr>
              <w:t>.</w:t>
            </w:r>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C0680</w:t>
            </w:r>
            <w:ins w:id="198" w:author="Author">
              <w:r w:rsidR="00EB206C">
                <w:rPr>
                  <w:rFonts w:ascii="Times New Roman" w:hAnsi="Times New Roman" w:cs="Times New Roman"/>
                  <w:sz w:val="20"/>
                  <w:szCs w:val="20"/>
                </w:rPr>
                <w:t>/R0020</w:t>
              </w:r>
            </w:ins>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C115.1:C115.n</w:t>
            </w:r>
            <w:r w:rsidRPr="009E4861">
              <w:rPr>
                <w:rFonts w:ascii="Times New Roman" w:hAnsi="Times New Roman" w:cs="Times New Roman"/>
                <w:sz w:val="20"/>
                <w:szCs w:val="20"/>
              </w:rPr>
              <w:t>)</w:t>
            </w:r>
          </w:p>
        </w:tc>
        <w:tc>
          <w:tcPr>
            <w:tcW w:w="2835" w:type="dxa"/>
          </w:tcPr>
          <w:p w:rsidR="00E13B16" w:rsidRPr="009E4861" w:rsidRDefault="00277C56" w:rsidP="00A74627">
            <w:pPr>
              <w:rPr>
                <w:rFonts w:ascii="Times New Roman" w:hAnsi="Times New Roman" w:cs="Times New Roman"/>
                <w:sz w:val="20"/>
                <w:szCs w:val="20"/>
              </w:rPr>
            </w:pPr>
            <w:r w:rsidRPr="00A92C55">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E13B16" w:rsidRPr="009E4861">
              <w:rPr>
                <w:rFonts w:ascii="Times New Roman" w:hAnsi="Times New Roman" w:cs="Times New Roman"/>
                <w:sz w:val="20"/>
                <w:szCs w:val="20"/>
              </w:rPr>
              <w:t>Notional SCR (negative results set to zero)</w:t>
            </w:r>
          </w:p>
        </w:tc>
        <w:tc>
          <w:tcPr>
            <w:tcW w:w="4536" w:type="dxa"/>
          </w:tcPr>
          <w:p w:rsidR="00E13B16" w:rsidRPr="009E4861" w:rsidRDefault="00E13B16" w:rsidP="00A74627">
            <w:pPr>
              <w:rPr>
                <w:rFonts w:ascii="Times New Roman" w:hAnsi="Times New Roman" w:cs="Times New Roman"/>
                <w:sz w:val="20"/>
                <w:szCs w:val="20"/>
              </w:rPr>
            </w:pPr>
            <w:r w:rsidRPr="009E4861">
              <w:rPr>
                <w:rFonts w:ascii="Times New Roman" w:hAnsi="Times New Roman" w:cs="Times New Roman"/>
                <w:sz w:val="20"/>
                <w:szCs w:val="20"/>
              </w:rPr>
              <w:t>This is the notional SCR</w:t>
            </w:r>
            <w:ins w:id="199" w:author="Author">
              <w:r w:rsidR="00FF2288">
                <w:rPr>
                  <w:rFonts w:ascii="Times New Roman" w:hAnsi="Times New Roman" w:cs="Times New Roman"/>
                  <w:sz w:val="20"/>
                  <w:szCs w:val="20"/>
                </w:rPr>
                <w:t>. When the value is</w:t>
              </w:r>
            </w:ins>
            <w:del w:id="200" w:author="Author">
              <w:r w:rsidRPr="009E4861" w:rsidDel="00FF2288">
                <w:rPr>
                  <w:rFonts w:ascii="Times New Roman" w:hAnsi="Times New Roman" w:cs="Times New Roman"/>
                  <w:sz w:val="20"/>
                  <w:szCs w:val="20"/>
                </w:rPr>
                <w:delText xml:space="preserve"> </w:delText>
              </w:r>
              <w:r w:rsidR="008B7221" w:rsidDel="00FF2288">
                <w:rPr>
                  <w:rFonts w:ascii="Times New Roman" w:hAnsi="Times New Roman" w:cs="Times New Roman"/>
                  <w:sz w:val="20"/>
                  <w:szCs w:val="20"/>
                </w:rPr>
                <w:delText xml:space="preserve">- </w:delText>
              </w:r>
              <w:r w:rsidRPr="009E4861" w:rsidDel="00FF2288">
                <w:rPr>
                  <w:rFonts w:ascii="Times New Roman" w:hAnsi="Times New Roman" w:cs="Times New Roman"/>
                  <w:sz w:val="20"/>
                  <w:szCs w:val="20"/>
                </w:rPr>
                <w:delText>with</w:delText>
              </w:r>
            </w:del>
            <w:r w:rsidRPr="009E4861">
              <w:rPr>
                <w:rFonts w:ascii="Times New Roman" w:hAnsi="Times New Roman" w:cs="Times New Roman"/>
                <w:sz w:val="20"/>
                <w:szCs w:val="20"/>
              </w:rPr>
              <w:t xml:space="preserve"> negative </w:t>
            </w:r>
            <w:del w:id="201" w:author="Author">
              <w:r w:rsidRPr="009E4861" w:rsidDel="00FF2288">
                <w:rPr>
                  <w:rFonts w:ascii="Times New Roman" w:hAnsi="Times New Roman" w:cs="Times New Roman"/>
                  <w:sz w:val="20"/>
                  <w:szCs w:val="20"/>
                </w:rPr>
                <w:delText xml:space="preserve">results set to </w:delText>
              </w:r>
            </w:del>
            <w:r w:rsidRPr="009E4861">
              <w:rPr>
                <w:rFonts w:ascii="Times New Roman" w:hAnsi="Times New Roman" w:cs="Times New Roman"/>
                <w:sz w:val="20"/>
                <w:szCs w:val="20"/>
              </w:rPr>
              <w:t>zero</w:t>
            </w:r>
            <w:ins w:id="202" w:author="Author">
              <w:r w:rsidR="00FF2288">
                <w:rPr>
                  <w:rFonts w:ascii="Times New Roman" w:hAnsi="Times New Roman" w:cs="Times New Roman"/>
                  <w:sz w:val="20"/>
                  <w:szCs w:val="20"/>
                </w:rPr>
                <w:t xml:space="preserve"> should be reported</w:t>
              </w:r>
            </w:ins>
            <w:r w:rsidRPr="009E4861">
              <w:rPr>
                <w:rFonts w:ascii="Times New Roman" w:hAnsi="Times New Roman" w:cs="Times New Roman"/>
                <w:sz w:val="20"/>
                <w:szCs w:val="20"/>
              </w:rPr>
              <w:t>.</w:t>
            </w:r>
          </w:p>
          <w:p w:rsidR="00274645" w:rsidRPr="009E4861" w:rsidRDefault="00274645" w:rsidP="00274645">
            <w:pPr>
              <w:rPr>
                <w:rFonts w:ascii="Times New Roman" w:hAnsi="Times New Roman" w:cs="Times New Roman"/>
                <w:sz w:val="20"/>
                <w:szCs w:val="20"/>
              </w:rPr>
            </w:pPr>
          </w:p>
          <w:p w:rsidR="00E13B16" w:rsidRPr="009E4861" w:rsidRDefault="00E13B16" w:rsidP="00A74627">
            <w:pPr>
              <w:rPr>
                <w:rFonts w:ascii="Times New Roman" w:hAnsi="Times New Roman" w:cs="Times New Roman"/>
                <w:sz w:val="20"/>
                <w:szCs w:val="20"/>
              </w:rPr>
            </w:pPr>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C0690</w:t>
            </w:r>
            <w:ins w:id="203" w:author="Author">
              <w:r w:rsidR="00EB206C">
                <w:rPr>
                  <w:rFonts w:ascii="Times New Roman" w:hAnsi="Times New Roman" w:cs="Times New Roman"/>
                  <w:sz w:val="20"/>
                  <w:szCs w:val="20"/>
                </w:rPr>
                <w:t>/R0020</w:t>
              </w:r>
            </w:ins>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D115.1:D115.n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Pr>
                <w:rFonts w:ascii="Times New Roman" w:hAnsi="Times New Roman" w:cs="Times New Roman"/>
                <w:sz w:val="20"/>
                <w:szCs w:val="20"/>
              </w:rPr>
              <w:t xml:space="preserve"> </w:t>
            </w:r>
            <w:r w:rsidR="00CB2788" w:rsidRPr="009E4861">
              <w:rPr>
                <w:rFonts w:ascii="Times New Roman" w:hAnsi="Times New Roman" w:cs="Times New Roman"/>
                <w:sz w:val="20"/>
                <w:szCs w:val="20"/>
              </w:rPr>
              <w:t>Excess of assets over liabilities</w:t>
            </w:r>
          </w:p>
        </w:tc>
        <w:tc>
          <w:tcPr>
            <w:tcW w:w="4536" w:type="dxa"/>
          </w:tcPr>
          <w:p w:rsidR="00E13B16" w:rsidRPr="009E4861" w:rsidRDefault="00E13B16" w:rsidP="00557FD4">
            <w:pPr>
              <w:rPr>
                <w:rFonts w:ascii="Times New Roman" w:hAnsi="Times New Roman" w:cs="Times New Roman"/>
                <w:sz w:val="20"/>
                <w:szCs w:val="20"/>
              </w:rPr>
            </w:pPr>
            <w:r w:rsidRPr="009E4861">
              <w:rPr>
                <w:rFonts w:ascii="Times New Roman" w:hAnsi="Times New Roman" w:cs="Times New Roman"/>
                <w:sz w:val="20"/>
                <w:szCs w:val="20"/>
              </w:rPr>
              <w:t xml:space="preserve">This is the amount of </w:t>
            </w:r>
            <w:r w:rsidR="00557FD4" w:rsidRPr="009E4861">
              <w:rPr>
                <w:rFonts w:ascii="Times New Roman" w:hAnsi="Times New Roman" w:cs="Times New Roman"/>
                <w:sz w:val="20"/>
                <w:szCs w:val="20"/>
              </w:rPr>
              <w:t>excess of assets over liabilities  of</w:t>
            </w:r>
            <w:del w:id="204" w:author="Author">
              <w:r w:rsidR="00557FD4" w:rsidRPr="009E4861" w:rsidDel="00FF2289">
                <w:rPr>
                  <w:rFonts w:ascii="Times New Roman" w:hAnsi="Times New Roman" w:cs="Times New Roman"/>
                  <w:sz w:val="20"/>
                  <w:szCs w:val="20"/>
                </w:rPr>
                <w:delText xml:space="preserve"> </w:delText>
              </w:r>
            </w:del>
            <w:r w:rsidRPr="009E4861">
              <w:rPr>
                <w:rFonts w:ascii="Times New Roman" w:hAnsi="Times New Roman" w:cs="Times New Roman"/>
                <w:sz w:val="20"/>
                <w:szCs w:val="20"/>
              </w:rPr>
              <w:t xml:space="preserve"> each ring-fenced fund</w:t>
            </w:r>
            <w:r w:rsidR="00AE746D" w:rsidRPr="009E4861">
              <w:rPr>
                <w:rFonts w:ascii="Times New Roman" w:hAnsi="Times New Roman" w:cs="Times New Roman"/>
                <w:sz w:val="20"/>
                <w:szCs w:val="20"/>
              </w:rPr>
              <w:t>/matching adjustment portfolio</w:t>
            </w:r>
            <w:r w:rsidRPr="009E4861">
              <w:rPr>
                <w:rFonts w:ascii="Times New Roman" w:hAnsi="Times New Roman" w:cs="Times New Roman"/>
                <w:sz w:val="20"/>
                <w:szCs w:val="20"/>
              </w:rPr>
              <w:t>.</w:t>
            </w:r>
            <w:ins w:id="205" w:author="Author">
              <w:r w:rsidR="001C56E8">
                <w:rPr>
                  <w:rFonts w:ascii="Times New Roman" w:hAnsi="Times New Roman" w:cs="Times New Roman"/>
                  <w:sz w:val="20"/>
                  <w:szCs w:val="20"/>
                </w:rPr>
                <w:t xml:space="preserve"> This value should reflect any </w:t>
              </w:r>
              <w:r w:rsidR="001C56E8" w:rsidRPr="007C7228">
                <w:rPr>
                  <w:rFonts w:ascii="Times New Roman" w:hAnsi="Times New Roman" w:cs="Times New Roman"/>
                  <w:sz w:val="20"/>
                  <w:szCs w:val="20"/>
                </w:rPr>
                <w:t>deduction of future transfers attributable to shareholders</w:t>
              </w:r>
              <w:r w:rsidR="001C56E8">
                <w:rPr>
                  <w:rFonts w:ascii="Times New Roman" w:hAnsi="Times New Roman" w:cs="Times New Roman"/>
                  <w:sz w:val="20"/>
                  <w:szCs w:val="20"/>
                </w:rPr>
                <w:t>.</w:t>
              </w:r>
            </w:ins>
          </w:p>
        </w:tc>
      </w:tr>
      <w:tr w:rsidR="00EE62F1" w:rsidRPr="00483E15" w:rsidTr="009E4861">
        <w:tc>
          <w:tcPr>
            <w:tcW w:w="1668" w:type="dxa"/>
          </w:tcPr>
          <w:p w:rsidR="000135C3" w:rsidRPr="009E4861" w:rsidRDefault="00F52E63" w:rsidP="00F52E63">
            <w:pPr>
              <w:rPr>
                <w:rFonts w:ascii="Times New Roman" w:hAnsi="Times New Roman" w:cs="Times New Roman"/>
                <w:sz w:val="20"/>
                <w:szCs w:val="20"/>
              </w:rPr>
            </w:pPr>
            <w:r w:rsidRPr="009E4861">
              <w:rPr>
                <w:rFonts w:ascii="Times New Roman" w:hAnsi="Times New Roman" w:cs="Times New Roman"/>
                <w:sz w:val="20"/>
                <w:szCs w:val="20"/>
              </w:rPr>
              <w:t>C0700</w:t>
            </w:r>
            <w:ins w:id="206" w:author="Author">
              <w:r w:rsidR="00EB206C">
                <w:rPr>
                  <w:rFonts w:ascii="Times New Roman" w:hAnsi="Times New Roman" w:cs="Times New Roman"/>
                  <w:sz w:val="20"/>
                  <w:szCs w:val="20"/>
                </w:rPr>
                <w:t>/R0020</w:t>
              </w:r>
            </w:ins>
          </w:p>
          <w:p w:rsidR="00E13B16" w:rsidRPr="009E4861" w:rsidRDefault="000135C3" w:rsidP="00F52E63">
            <w:pPr>
              <w:rPr>
                <w:rFonts w:ascii="Times New Roman" w:hAnsi="Times New Roman" w:cs="Times New Roman"/>
                <w:sz w:val="20"/>
                <w:szCs w:val="20"/>
              </w:rPr>
            </w:pPr>
            <w:r w:rsidRPr="009E4861">
              <w:rPr>
                <w:rFonts w:ascii="Times New Roman" w:hAnsi="Times New Roman" w:cs="Times New Roman"/>
                <w:sz w:val="20"/>
                <w:szCs w:val="20"/>
              </w:rPr>
              <w:t>(</w:t>
            </w:r>
            <w:r w:rsidR="00E13B16" w:rsidRPr="009E4861">
              <w:rPr>
                <w:rFonts w:ascii="Times New Roman" w:hAnsi="Times New Roman" w:cs="Times New Roman"/>
                <w:sz w:val="20"/>
                <w:szCs w:val="20"/>
              </w:rPr>
              <w:t>E115.1:E115.n</w:t>
            </w:r>
            <w:r w:rsidRPr="009E4861">
              <w:rPr>
                <w:rFonts w:ascii="Times New Roman" w:hAnsi="Times New Roman" w:cs="Times New Roman"/>
                <w:sz w:val="20"/>
                <w:szCs w:val="20"/>
              </w:rPr>
              <w:t>)</w:t>
            </w:r>
          </w:p>
        </w:tc>
        <w:tc>
          <w:tcPr>
            <w:tcW w:w="2835" w:type="dxa"/>
          </w:tcPr>
          <w:p w:rsidR="00E13B16" w:rsidRPr="009E4861" w:rsidRDefault="00277C56" w:rsidP="00277C56">
            <w:pPr>
              <w:rPr>
                <w:rFonts w:ascii="Times New Roman" w:hAnsi="Times New Roman" w:cs="Times New Roman"/>
                <w:sz w:val="20"/>
                <w:szCs w:val="20"/>
              </w:rPr>
            </w:pPr>
            <w:r w:rsidRPr="009E4861">
              <w:rPr>
                <w:rFonts w:ascii="Times New Roman" w:hAnsi="Times New Roman" w:cs="Times New Roman"/>
                <w:sz w:val="20"/>
                <w:szCs w:val="20"/>
              </w:rPr>
              <w:t>Ring-fenced fund/ matching adjustment portfolio  -</w:t>
            </w:r>
            <w:r w:rsidRPr="00A92C55">
              <w:rPr>
                <w:rFonts w:ascii="Times New Roman" w:hAnsi="Times New Roman" w:cs="Times New Roman"/>
                <w:sz w:val="20"/>
                <w:szCs w:val="20"/>
              </w:rPr>
              <w:t xml:space="preserve">  </w:t>
            </w:r>
            <w:ins w:id="207" w:author="Author">
              <w:r w:rsidR="001C56E8" w:rsidRPr="00E027AC">
                <w:rPr>
                  <w:rFonts w:ascii="Times New Roman" w:hAnsi="Times New Roman" w:cs="Times New Roman"/>
                  <w:sz w:val="20"/>
                  <w:szCs w:val="20"/>
                </w:rPr>
                <w:t>Future transfers attributable to shareholders</w:t>
              </w:r>
            </w:ins>
            <w:del w:id="208" w:author="Author">
              <w:r w:rsidR="00E13B16" w:rsidRPr="009E4861" w:rsidDel="001C56E8">
                <w:rPr>
                  <w:rFonts w:ascii="Times New Roman" w:hAnsi="Times New Roman" w:cs="Times New Roman"/>
                  <w:sz w:val="20"/>
                  <w:szCs w:val="20"/>
                </w:rPr>
                <w:delText>Shareholder value in ring-fenced funds</w:delText>
              </w:r>
            </w:del>
          </w:p>
        </w:tc>
        <w:tc>
          <w:tcPr>
            <w:tcW w:w="4536" w:type="dxa"/>
          </w:tcPr>
          <w:p w:rsidR="00E13B16" w:rsidRPr="009E4861" w:rsidRDefault="00FF2289" w:rsidP="00C649A6">
            <w:pPr>
              <w:rPr>
                <w:rFonts w:ascii="Times New Roman" w:hAnsi="Times New Roman" w:cs="Times New Roman"/>
                <w:sz w:val="20"/>
                <w:szCs w:val="20"/>
              </w:rPr>
            </w:pPr>
            <w:ins w:id="209" w:author="Author">
              <w:r w:rsidRPr="00FF2289">
                <w:rPr>
                  <w:rFonts w:ascii="Times New Roman" w:hAnsi="Times New Roman" w:cs="Times New Roman"/>
                  <w:sz w:val="20"/>
                  <w:szCs w:val="20"/>
                </w:rPr>
                <w:t xml:space="preserve">Value of future transfers attributable to shareholders” according to art 80 (2) of Delegated Regulation </w:t>
              </w:r>
              <w:r w:rsidR="00E25C83">
                <w:rPr>
                  <w:rFonts w:ascii="Times New Roman" w:hAnsi="Times New Roman" w:cs="Times New Roman"/>
                  <w:sz w:val="20"/>
                  <w:szCs w:val="20"/>
                </w:rPr>
                <w:t xml:space="preserve">(EU) </w:t>
              </w:r>
              <w:r w:rsidRPr="00FF2289">
                <w:rPr>
                  <w:rFonts w:ascii="Times New Roman" w:hAnsi="Times New Roman" w:cs="Times New Roman"/>
                  <w:sz w:val="20"/>
                  <w:szCs w:val="20"/>
                </w:rPr>
                <w:t>2015/35</w:t>
              </w:r>
            </w:ins>
            <w:del w:id="210" w:author="Author">
              <w:r w:rsidR="00E13B16" w:rsidRPr="009E4861" w:rsidDel="00FF2289">
                <w:rPr>
                  <w:rFonts w:ascii="Times New Roman" w:hAnsi="Times New Roman" w:cs="Times New Roman"/>
                  <w:sz w:val="20"/>
                  <w:szCs w:val="20"/>
                </w:rPr>
                <w:delText>This is the shareholder value in each ring-fenced fund</w:delText>
              </w:r>
            </w:del>
            <w:r w:rsidR="00D221AB">
              <w:rPr>
                <w:rFonts w:ascii="Times New Roman" w:hAnsi="Times New Roman" w:cs="Times New Roman"/>
                <w:sz w:val="20"/>
                <w:szCs w:val="20"/>
              </w:rPr>
              <w:t>.</w:t>
            </w:r>
            <w:r w:rsidR="00542791" w:rsidRPr="009E4861">
              <w:rPr>
                <w:rFonts w:ascii="Times New Roman" w:hAnsi="Times New Roman" w:cs="Times New Roman"/>
                <w:sz w:val="20"/>
                <w:szCs w:val="20"/>
              </w:rPr>
              <w:t xml:space="preserve"> </w:t>
            </w:r>
          </w:p>
        </w:tc>
      </w:tr>
      <w:tr w:rsidR="00EE62F1" w:rsidRPr="00483E15" w:rsidDel="001C56E8" w:rsidTr="009E4861">
        <w:trPr>
          <w:del w:id="211" w:author="Author"/>
        </w:trPr>
        <w:tc>
          <w:tcPr>
            <w:tcW w:w="1668" w:type="dxa"/>
          </w:tcPr>
          <w:p w:rsidR="000135C3" w:rsidRPr="009E4861" w:rsidDel="001C56E8" w:rsidRDefault="00F52E63" w:rsidP="004A564B">
            <w:pPr>
              <w:rPr>
                <w:del w:id="212" w:author="Author"/>
                <w:rFonts w:ascii="Times New Roman" w:hAnsi="Times New Roman" w:cs="Times New Roman"/>
                <w:sz w:val="20"/>
                <w:szCs w:val="20"/>
              </w:rPr>
            </w:pPr>
            <w:del w:id="213" w:author="Author">
              <w:r w:rsidRPr="009E4861" w:rsidDel="001C56E8">
                <w:rPr>
                  <w:rFonts w:ascii="Times New Roman" w:hAnsi="Times New Roman" w:cs="Times New Roman"/>
                  <w:sz w:val="20"/>
                  <w:szCs w:val="20"/>
                </w:rPr>
                <w:delText>C07</w:delText>
              </w:r>
              <w:r w:rsidR="004A564B" w:rsidRPr="009E4861" w:rsidDel="001C56E8">
                <w:rPr>
                  <w:rFonts w:ascii="Times New Roman" w:hAnsi="Times New Roman" w:cs="Times New Roman"/>
                  <w:sz w:val="20"/>
                  <w:szCs w:val="20"/>
                </w:rPr>
                <w:delText>1</w:delText>
              </w:r>
              <w:r w:rsidRPr="009E4861" w:rsidDel="001C56E8">
                <w:rPr>
                  <w:rFonts w:ascii="Times New Roman" w:hAnsi="Times New Roman" w:cs="Times New Roman"/>
                  <w:sz w:val="20"/>
                  <w:szCs w:val="20"/>
                </w:rPr>
                <w:delText>0</w:delText>
              </w:r>
            </w:del>
          </w:p>
          <w:p w:rsidR="00E13B16" w:rsidRPr="009E4861" w:rsidDel="001C56E8" w:rsidRDefault="000135C3" w:rsidP="004A564B">
            <w:pPr>
              <w:rPr>
                <w:del w:id="214" w:author="Author"/>
                <w:rFonts w:ascii="Times New Roman" w:hAnsi="Times New Roman" w:cs="Times New Roman"/>
                <w:sz w:val="20"/>
                <w:szCs w:val="20"/>
              </w:rPr>
            </w:pPr>
            <w:del w:id="215" w:author="Author">
              <w:r w:rsidRPr="009E4861" w:rsidDel="001C56E8">
                <w:rPr>
                  <w:rFonts w:ascii="Times New Roman" w:hAnsi="Times New Roman" w:cs="Times New Roman"/>
                  <w:sz w:val="20"/>
                  <w:szCs w:val="20"/>
                </w:rPr>
                <w:delText>(</w:delText>
              </w:r>
              <w:r w:rsidR="00E13B16" w:rsidRPr="009E4861" w:rsidDel="001C56E8">
                <w:rPr>
                  <w:rFonts w:ascii="Times New Roman" w:hAnsi="Times New Roman" w:cs="Times New Roman"/>
                  <w:sz w:val="20"/>
                  <w:szCs w:val="20"/>
                </w:rPr>
                <w:delText>F115.1:F115.n</w:delText>
              </w:r>
              <w:r w:rsidRPr="009E4861" w:rsidDel="001C56E8">
                <w:rPr>
                  <w:rFonts w:ascii="Times New Roman" w:hAnsi="Times New Roman" w:cs="Times New Roman"/>
                  <w:sz w:val="20"/>
                  <w:szCs w:val="20"/>
                </w:rPr>
                <w:delText>)</w:delText>
              </w:r>
            </w:del>
          </w:p>
        </w:tc>
        <w:tc>
          <w:tcPr>
            <w:tcW w:w="2835" w:type="dxa"/>
          </w:tcPr>
          <w:p w:rsidR="00E13B16" w:rsidRPr="009E4861" w:rsidDel="001C56E8" w:rsidRDefault="00277C56" w:rsidP="00A74627">
            <w:pPr>
              <w:rPr>
                <w:del w:id="216" w:author="Author"/>
                <w:rFonts w:ascii="Times New Roman" w:hAnsi="Times New Roman" w:cs="Times New Roman"/>
                <w:sz w:val="20"/>
                <w:szCs w:val="20"/>
              </w:rPr>
            </w:pPr>
            <w:del w:id="217" w:author="Author">
              <w:r w:rsidRPr="009E4861" w:rsidDel="001C56E8">
                <w:rPr>
                  <w:rFonts w:ascii="Times New Roman" w:hAnsi="Times New Roman" w:cs="Times New Roman"/>
                  <w:sz w:val="20"/>
                  <w:szCs w:val="20"/>
                </w:rPr>
                <w:delText>Ring-fenced fund/ matching adjustment portfolio  -</w:delText>
              </w:r>
              <w:r w:rsidDel="001C56E8">
                <w:rPr>
                  <w:rFonts w:ascii="Times New Roman" w:hAnsi="Times New Roman" w:cs="Times New Roman"/>
                  <w:sz w:val="20"/>
                  <w:szCs w:val="20"/>
                </w:rPr>
                <w:delText xml:space="preserve">  </w:delText>
              </w:r>
              <w:r w:rsidR="00E13B16" w:rsidRPr="009E4861" w:rsidDel="001C56E8">
                <w:rPr>
                  <w:rFonts w:ascii="Times New Roman" w:hAnsi="Times New Roman" w:cs="Times New Roman"/>
                  <w:sz w:val="20"/>
                  <w:szCs w:val="20"/>
                </w:rPr>
                <w:delText>Own funds eligible for undertaking</w:delText>
              </w:r>
            </w:del>
          </w:p>
        </w:tc>
        <w:tc>
          <w:tcPr>
            <w:tcW w:w="4536" w:type="dxa"/>
          </w:tcPr>
          <w:p w:rsidR="00E13B16" w:rsidRPr="009E4861" w:rsidDel="001C56E8" w:rsidRDefault="00E13B16" w:rsidP="00A74627">
            <w:pPr>
              <w:rPr>
                <w:del w:id="218" w:author="Author"/>
                <w:rFonts w:ascii="Times New Roman" w:hAnsi="Times New Roman" w:cs="Times New Roman"/>
                <w:sz w:val="20"/>
                <w:szCs w:val="20"/>
              </w:rPr>
            </w:pPr>
            <w:del w:id="219" w:author="Author">
              <w:r w:rsidRPr="009E4861" w:rsidDel="001C56E8">
                <w:rPr>
                  <w:rFonts w:ascii="Times New Roman" w:hAnsi="Times New Roman" w:cs="Times New Roman"/>
                  <w:sz w:val="20"/>
                  <w:szCs w:val="20"/>
                </w:rPr>
                <w:delText>This is the own funds eligible of each ring-fenced fund</w:delText>
              </w:r>
              <w:r w:rsidR="00CB2788" w:rsidRPr="009E4861" w:rsidDel="001C56E8">
                <w:rPr>
                  <w:rFonts w:ascii="Times New Roman" w:hAnsi="Times New Roman" w:cs="Times New Roman"/>
                  <w:sz w:val="20"/>
                  <w:szCs w:val="20"/>
                </w:rPr>
                <w:delText>/matching</w:delText>
              </w:r>
              <w:r w:rsidR="00542791" w:rsidRPr="009E4861" w:rsidDel="001C56E8">
                <w:rPr>
                  <w:rFonts w:ascii="Times New Roman" w:hAnsi="Times New Roman" w:cs="Times New Roman"/>
                  <w:sz w:val="20"/>
                  <w:szCs w:val="20"/>
                </w:rPr>
                <w:delText xml:space="preserve"> adjustme</w:delText>
              </w:r>
              <w:r w:rsidR="00277C56" w:rsidDel="001C56E8">
                <w:rPr>
                  <w:rFonts w:ascii="Times New Roman" w:hAnsi="Times New Roman" w:cs="Times New Roman"/>
                  <w:sz w:val="20"/>
                  <w:szCs w:val="20"/>
                </w:rPr>
                <w:delText>n</w:delText>
              </w:r>
              <w:r w:rsidR="00542791" w:rsidRPr="009E4861" w:rsidDel="001C56E8">
                <w:rPr>
                  <w:rFonts w:ascii="Times New Roman" w:hAnsi="Times New Roman" w:cs="Times New Roman"/>
                  <w:sz w:val="20"/>
                  <w:szCs w:val="20"/>
                </w:rPr>
                <w:delText>t</w:delText>
              </w:r>
              <w:r w:rsidR="00CB2788" w:rsidRPr="009E4861" w:rsidDel="001C56E8">
                <w:rPr>
                  <w:rFonts w:ascii="Times New Roman" w:hAnsi="Times New Roman" w:cs="Times New Roman"/>
                  <w:sz w:val="20"/>
                  <w:szCs w:val="20"/>
                </w:rPr>
                <w:delText xml:space="preserve"> portfolio</w:delText>
              </w:r>
              <w:r w:rsidR="00C83A3C" w:rsidRPr="009E4861" w:rsidDel="001C56E8">
                <w:rPr>
                  <w:rFonts w:ascii="Times New Roman" w:hAnsi="Times New Roman" w:cs="Times New Roman"/>
                  <w:sz w:val="20"/>
                  <w:szCs w:val="20"/>
                </w:rPr>
                <w:delText>s</w:delText>
              </w:r>
              <w:r w:rsidRPr="009E4861" w:rsidDel="001C56E8">
                <w:rPr>
                  <w:rFonts w:ascii="Times New Roman" w:hAnsi="Times New Roman" w:cs="Times New Roman"/>
                  <w:sz w:val="20"/>
                  <w:szCs w:val="20"/>
                </w:rPr>
                <w:delText>.</w:delText>
              </w:r>
            </w:del>
          </w:p>
          <w:p w:rsidR="00E13B16" w:rsidRPr="009E4861" w:rsidDel="001C56E8" w:rsidRDefault="00E13B16" w:rsidP="00A74627">
            <w:pPr>
              <w:rPr>
                <w:del w:id="220" w:author="Author"/>
                <w:rFonts w:ascii="Times New Roman" w:hAnsi="Times New Roman" w:cs="Times New Roman"/>
                <w:sz w:val="20"/>
                <w:szCs w:val="20"/>
              </w:rPr>
            </w:pPr>
          </w:p>
        </w:tc>
      </w:tr>
      <w:tr w:rsidR="00EE62F1" w:rsidRPr="00D10914" w:rsidDel="001C56E8" w:rsidTr="009E4861">
        <w:trPr>
          <w:del w:id="221" w:author="Author"/>
        </w:trPr>
        <w:tc>
          <w:tcPr>
            <w:tcW w:w="1668" w:type="dxa"/>
            <w:shd w:val="clear" w:color="auto" w:fill="auto"/>
          </w:tcPr>
          <w:p w:rsidR="000135C3" w:rsidRPr="009E4861" w:rsidDel="001C56E8" w:rsidRDefault="00D10914" w:rsidP="00B45A9B">
            <w:pPr>
              <w:rPr>
                <w:del w:id="222" w:author="Author"/>
                <w:rFonts w:ascii="Times New Roman" w:hAnsi="Times New Roman" w:cs="Times New Roman"/>
                <w:sz w:val="20"/>
                <w:szCs w:val="20"/>
              </w:rPr>
            </w:pPr>
            <w:del w:id="223" w:author="Author">
              <w:r w:rsidRPr="009E4861" w:rsidDel="001C56E8">
                <w:rPr>
                  <w:rFonts w:ascii="Times New Roman" w:hAnsi="Times New Roman" w:cs="Times New Roman"/>
                  <w:sz w:val="20"/>
                  <w:szCs w:val="20"/>
                </w:rPr>
                <w:delText>R0010/</w:delText>
              </w:r>
              <w:r w:rsidR="00B45A9B" w:rsidRPr="009E4861" w:rsidDel="001C56E8">
                <w:rPr>
                  <w:rFonts w:ascii="Times New Roman" w:hAnsi="Times New Roman" w:cs="Times New Roman"/>
                  <w:sz w:val="20"/>
                  <w:szCs w:val="20"/>
                </w:rPr>
                <w:delText>C0</w:delText>
              </w:r>
              <w:r w:rsidRPr="009E4861" w:rsidDel="001C56E8">
                <w:rPr>
                  <w:rFonts w:ascii="Times New Roman" w:hAnsi="Times New Roman" w:cs="Times New Roman"/>
                  <w:sz w:val="20"/>
                  <w:szCs w:val="20"/>
                </w:rPr>
                <w:delText>720</w:delText>
              </w:r>
            </w:del>
          </w:p>
          <w:p w:rsidR="00576C3B" w:rsidRPr="009E4861" w:rsidDel="001C56E8" w:rsidRDefault="000135C3" w:rsidP="00B45A9B">
            <w:pPr>
              <w:rPr>
                <w:del w:id="224" w:author="Author"/>
                <w:rFonts w:ascii="Times New Roman" w:hAnsi="Times New Roman" w:cs="Times New Roman"/>
                <w:sz w:val="20"/>
                <w:szCs w:val="20"/>
              </w:rPr>
            </w:pPr>
            <w:del w:id="225"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B116</w:delText>
              </w:r>
              <w:r w:rsidRPr="009E4861" w:rsidDel="001C56E8">
                <w:rPr>
                  <w:rFonts w:ascii="Times New Roman" w:hAnsi="Times New Roman" w:cs="Times New Roman"/>
                  <w:sz w:val="20"/>
                  <w:szCs w:val="20"/>
                </w:rPr>
                <w:delText>)</w:delText>
              </w:r>
            </w:del>
          </w:p>
        </w:tc>
        <w:tc>
          <w:tcPr>
            <w:tcW w:w="2835" w:type="dxa"/>
            <w:shd w:val="clear" w:color="auto" w:fill="auto"/>
          </w:tcPr>
          <w:p w:rsidR="00576C3B" w:rsidRPr="009E4861" w:rsidDel="001C56E8" w:rsidRDefault="00F22961">
            <w:pPr>
              <w:rPr>
                <w:del w:id="226" w:author="Author"/>
                <w:rFonts w:ascii="Times New Roman" w:hAnsi="Times New Roman" w:cs="Times New Roman"/>
                <w:sz w:val="20"/>
                <w:szCs w:val="20"/>
              </w:rPr>
            </w:pPr>
            <w:del w:id="227" w:author="Author">
              <w:r w:rsidRPr="00D10914" w:rsidDel="001C56E8">
                <w:rPr>
                  <w:rFonts w:ascii="Times New Roman" w:hAnsi="Times New Roman" w:cs="Times New Roman"/>
                  <w:sz w:val="20"/>
                  <w:szCs w:val="20"/>
                </w:rPr>
                <w:delText>R</w:delText>
              </w:r>
              <w:r w:rsidR="00576C3B" w:rsidRPr="009E4861" w:rsidDel="001C56E8">
                <w:rPr>
                  <w:rFonts w:ascii="Times New Roman" w:hAnsi="Times New Roman" w:cs="Times New Roman"/>
                  <w:sz w:val="20"/>
                  <w:szCs w:val="20"/>
                </w:rPr>
                <w:delText xml:space="preserve">isks outside any ring-fenced fund </w:delText>
              </w:r>
              <w:r w:rsidR="00A9085A" w:rsidRPr="009E4861" w:rsidDel="001C56E8">
                <w:rPr>
                  <w:rFonts w:ascii="Times New Roman" w:hAnsi="Times New Roman" w:cs="Times New Roman"/>
                  <w:sz w:val="20"/>
                  <w:szCs w:val="20"/>
                </w:rPr>
                <w:delText>/matching</w:delText>
              </w:r>
              <w:r w:rsidR="00542791" w:rsidRPr="009E4861" w:rsidDel="001C56E8">
                <w:rPr>
                  <w:rFonts w:ascii="Times New Roman" w:hAnsi="Times New Roman" w:cs="Times New Roman"/>
                  <w:sz w:val="20"/>
                  <w:szCs w:val="20"/>
                </w:rPr>
                <w:delText xml:space="preserve"> adjustment </w:delText>
              </w:r>
              <w:r w:rsidR="00A9085A" w:rsidRPr="009E4861" w:rsidDel="001C56E8">
                <w:rPr>
                  <w:rFonts w:ascii="Times New Roman" w:hAnsi="Times New Roman" w:cs="Times New Roman"/>
                  <w:sz w:val="20"/>
                  <w:szCs w:val="20"/>
                </w:rPr>
                <w:delText xml:space="preserve"> portfolios </w:delText>
              </w:r>
              <w:r w:rsidRPr="00D10914" w:rsidDel="001C56E8">
                <w:rPr>
                  <w:rFonts w:ascii="Times New Roman" w:hAnsi="Times New Roman" w:cs="Times New Roman"/>
                  <w:sz w:val="20"/>
                  <w:szCs w:val="20"/>
                </w:rPr>
                <w:delText>- Notional SCR</w:delText>
              </w:r>
            </w:del>
          </w:p>
        </w:tc>
        <w:tc>
          <w:tcPr>
            <w:tcW w:w="4536" w:type="dxa"/>
            <w:shd w:val="clear" w:color="auto" w:fill="auto"/>
          </w:tcPr>
          <w:p w:rsidR="00576C3B" w:rsidRPr="009E4861" w:rsidDel="001C56E8" w:rsidRDefault="00576C3B" w:rsidP="00A74627">
            <w:pPr>
              <w:rPr>
                <w:del w:id="228" w:author="Author"/>
                <w:rFonts w:ascii="Times New Roman" w:hAnsi="Times New Roman" w:cs="Times New Roman"/>
                <w:sz w:val="20"/>
                <w:szCs w:val="20"/>
              </w:rPr>
            </w:pPr>
            <w:del w:id="229" w:author="Author">
              <w:r w:rsidRPr="009E4861" w:rsidDel="001C56E8">
                <w:rPr>
                  <w:rFonts w:ascii="Times New Roman" w:hAnsi="Times New Roman" w:cs="Times New Roman"/>
                  <w:sz w:val="20"/>
                  <w:szCs w:val="20"/>
                </w:rPr>
                <w:delText>This is the notional SCR for risks outside any ring-fenced fund</w:delText>
              </w:r>
              <w:r w:rsidR="00CB2788" w:rsidRPr="009E4861" w:rsidDel="001C56E8">
                <w:rPr>
                  <w:rFonts w:ascii="Times New Roman" w:hAnsi="Times New Roman" w:cs="Times New Roman"/>
                  <w:sz w:val="20"/>
                  <w:szCs w:val="20"/>
                </w:rPr>
                <w:delText xml:space="preserve"> </w:delText>
              </w:r>
              <w:r w:rsidR="00A9085A" w:rsidRPr="009E4861" w:rsidDel="001C56E8">
                <w:rPr>
                  <w:rFonts w:ascii="Times New Roman" w:hAnsi="Times New Roman" w:cs="Times New Roman"/>
                  <w:sz w:val="20"/>
                  <w:szCs w:val="20"/>
                </w:rPr>
                <w:delText>or/</w:delText>
              </w:r>
              <w:r w:rsidR="00CB2788" w:rsidRPr="009E4861" w:rsidDel="001C56E8">
                <w:rPr>
                  <w:rFonts w:ascii="Times New Roman" w:hAnsi="Times New Roman" w:cs="Times New Roman"/>
                  <w:sz w:val="20"/>
                  <w:szCs w:val="20"/>
                </w:rPr>
                <w:delText xml:space="preserve">and matching </w:delText>
              </w:r>
              <w:r w:rsidR="00542791" w:rsidRPr="009E4861" w:rsidDel="001C56E8">
                <w:rPr>
                  <w:rFonts w:ascii="Times New Roman" w:hAnsi="Times New Roman" w:cs="Times New Roman"/>
                  <w:sz w:val="20"/>
                  <w:szCs w:val="20"/>
                </w:rPr>
                <w:delText xml:space="preserve">adjustment </w:delText>
              </w:r>
              <w:r w:rsidR="00CB2788" w:rsidRPr="009E4861" w:rsidDel="001C56E8">
                <w:rPr>
                  <w:rFonts w:ascii="Times New Roman" w:hAnsi="Times New Roman" w:cs="Times New Roman"/>
                  <w:sz w:val="20"/>
                  <w:szCs w:val="20"/>
                </w:rPr>
                <w:delText>portfolios</w:delText>
              </w:r>
              <w:r w:rsidRPr="009E4861" w:rsidDel="001C56E8">
                <w:rPr>
                  <w:rFonts w:ascii="Times New Roman" w:hAnsi="Times New Roman" w:cs="Times New Roman"/>
                  <w:sz w:val="20"/>
                  <w:szCs w:val="20"/>
                </w:rPr>
                <w:delText>.</w:delText>
              </w:r>
            </w:del>
          </w:p>
        </w:tc>
      </w:tr>
      <w:tr w:rsidR="00EE62F1" w:rsidRPr="00D10914" w:rsidDel="001C56E8" w:rsidTr="009E4861">
        <w:trPr>
          <w:del w:id="230" w:author="Author"/>
        </w:trPr>
        <w:tc>
          <w:tcPr>
            <w:tcW w:w="1668" w:type="dxa"/>
            <w:shd w:val="clear" w:color="auto" w:fill="auto"/>
          </w:tcPr>
          <w:p w:rsidR="00D10914" w:rsidRPr="009E4861" w:rsidDel="001C56E8" w:rsidRDefault="00D10914" w:rsidP="00D10914">
            <w:pPr>
              <w:rPr>
                <w:del w:id="231" w:author="Author"/>
                <w:rFonts w:ascii="Times New Roman" w:hAnsi="Times New Roman" w:cs="Times New Roman"/>
                <w:sz w:val="20"/>
                <w:szCs w:val="20"/>
              </w:rPr>
            </w:pPr>
            <w:del w:id="232" w:author="Author">
              <w:r w:rsidRPr="009E4861" w:rsidDel="001C56E8">
                <w:rPr>
                  <w:rFonts w:ascii="Times New Roman" w:hAnsi="Times New Roman" w:cs="Times New Roman"/>
                  <w:sz w:val="20"/>
                  <w:szCs w:val="20"/>
                </w:rPr>
                <w:delText>R0010/C0730</w:delText>
              </w:r>
            </w:del>
          </w:p>
          <w:p w:rsidR="000135C3" w:rsidRPr="009E4861" w:rsidDel="001C56E8" w:rsidRDefault="000135C3" w:rsidP="00A74627">
            <w:pPr>
              <w:rPr>
                <w:del w:id="233" w:author="Author"/>
                <w:rFonts w:ascii="Times New Roman" w:hAnsi="Times New Roman" w:cs="Times New Roman"/>
                <w:sz w:val="20"/>
                <w:szCs w:val="20"/>
              </w:rPr>
            </w:pPr>
            <w:del w:id="234"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C116</w:delText>
              </w:r>
              <w:r w:rsidRPr="009E4861" w:rsidDel="001C56E8">
                <w:rPr>
                  <w:rFonts w:ascii="Times New Roman" w:hAnsi="Times New Roman" w:cs="Times New Roman"/>
                  <w:sz w:val="20"/>
                  <w:szCs w:val="20"/>
                </w:rPr>
                <w:delText>)</w:delText>
              </w:r>
            </w:del>
          </w:p>
          <w:p w:rsidR="000135C3" w:rsidRPr="009E4861" w:rsidDel="001C56E8" w:rsidRDefault="000135C3" w:rsidP="000135C3">
            <w:pPr>
              <w:rPr>
                <w:del w:id="235" w:author="Author"/>
                <w:rFonts w:ascii="Times New Roman" w:hAnsi="Times New Roman" w:cs="Times New Roman"/>
                <w:sz w:val="20"/>
                <w:szCs w:val="20"/>
              </w:rPr>
            </w:pPr>
          </w:p>
          <w:p w:rsidR="00576C3B" w:rsidRPr="009E4861" w:rsidDel="001C56E8" w:rsidRDefault="00576C3B" w:rsidP="009E4861">
            <w:pPr>
              <w:ind w:firstLine="720"/>
              <w:rPr>
                <w:del w:id="236" w:author="Author"/>
                <w:rFonts w:ascii="Times New Roman" w:hAnsi="Times New Roman" w:cs="Times New Roman"/>
                <w:sz w:val="20"/>
                <w:szCs w:val="20"/>
              </w:rPr>
            </w:pPr>
          </w:p>
        </w:tc>
        <w:tc>
          <w:tcPr>
            <w:tcW w:w="2835" w:type="dxa"/>
            <w:shd w:val="clear" w:color="auto" w:fill="auto"/>
          </w:tcPr>
          <w:p w:rsidR="00576C3B" w:rsidRPr="009E4861" w:rsidDel="001C56E8" w:rsidRDefault="00576C3B">
            <w:pPr>
              <w:rPr>
                <w:del w:id="237" w:author="Author"/>
                <w:rFonts w:ascii="Times New Roman" w:hAnsi="Times New Roman" w:cs="Times New Roman"/>
                <w:sz w:val="20"/>
                <w:szCs w:val="20"/>
              </w:rPr>
            </w:pPr>
            <w:del w:id="238" w:author="Author">
              <w:r w:rsidRPr="009E4861" w:rsidDel="001C56E8">
                <w:rPr>
                  <w:rFonts w:ascii="Times New Roman" w:hAnsi="Times New Roman" w:cs="Times New Roman"/>
                  <w:sz w:val="20"/>
                  <w:szCs w:val="20"/>
                </w:rPr>
                <w:delText>Risks outside any ring-fenced fund</w:delText>
              </w:r>
              <w:r w:rsidR="00A9085A" w:rsidRPr="009E4861" w:rsidDel="001C56E8">
                <w:rPr>
                  <w:rFonts w:ascii="Times New Roman" w:hAnsi="Times New Roman" w:cs="Times New Roman"/>
                  <w:sz w:val="20"/>
                  <w:szCs w:val="20"/>
                </w:rPr>
                <w:delText xml:space="preserve">/matching </w:delText>
              </w:r>
              <w:r w:rsidR="00542791" w:rsidRPr="009E4861" w:rsidDel="001C56E8">
                <w:rPr>
                  <w:rFonts w:ascii="Times New Roman" w:hAnsi="Times New Roman" w:cs="Times New Roman"/>
                  <w:sz w:val="20"/>
                  <w:szCs w:val="20"/>
                </w:rPr>
                <w:delText xml:space="preserve">adjustment </w:delText>
              </w:r>
              <w:r w:rsidR="00A9085A" w:rsidRPr="009E4861" w:rsidDel="001C56E8">
                <w:rPr>
                  <w:rFonts w:ascii="Times New Roman" w:hAnsi="Times New Roman" w:cs="Times New Roman"/>
                  <w:sz w:val="20"/>
                  <w:szCs w:val="20"/>
                </w:rPr>
                <w:delText>portfolios</w:delText>
              </w:r>
              <w:r w:rsidRPr="009E4861" w:rsidDel="001C56E8">
                <w:rPr>
                  <w:rFonts w:ascii="Times New Roman" w:hAnsi="Times New Roman" w:cs="Times New Roman"/>
                  <w:sz w:val="20"/>
                  <w:szCs w:val="20"/>
                </w:rPr>
                <w:delText xml:space="preserve"> – </w:delText>
              </w:r>
              <w:r w:rsidR="00D10914" w:rsidRPr="009E4861" w:rsidDel="001C56E8">
                <w:rPr>
                  <w:rFonts w:ascii="Times New Roman" w:hAnsi="Times New Roman" w:cs="Times New Roman"/>
                  <w:sz w:val="20"/>
                  <w:szCs w:val="20"/>
                </w:rPr>
                <w:delText>N</w:delText>
              </w:r>
              <w:r w:rsidRPr="009E4861" w:rsidDel="001C56E8">
                <w:rPr>
                  <w:rFonts w:ascii="Times New Roman" w:hAnsi="Times New Roman" w:cs="Times New Roman"/>
                  <w:sz w:val="20"/>
                  <w:szCs w:val="20"/>
                </w:rPr>
                <w:delText>otional SCR (negative results set to zero)</w:delText>
              </w:r>
            </w:del>
          </w:p>
        </w:tc>
        <w:tc>
          <w:tcPr>
            <w:tcW w:w="4536" w:type="dxa"/>
            <w:shd w:val="clear" w:color="auto" w:fill="auto"/>
          </w:tcPr>
          <w:p w:rsidR="00576C3B" w:rsidRPr="009E4861" w:rsidDel="001C56E8" w:rsidRDefault="00576C3B" w:rsidP="00A74627">
            <w:pPr>
              <w:rPr>
                <w:del w:id="239" w:author="Author"/>
                <w:rFonts w:ascii="Times New Roman" w:hAnsi="Times New Roman" w:cs="Times New Roman"/>
                <w:sz w:val="20"/>
                <w:szCs w:val="20"/>
              </w:rPr>
            </w:pPr>
            <w:del w:id="240" w:author="Author">
              <w:r w:rsidRPr="009E4861" w:rsidDel="001C56E8">
                <w:rPr>
                  <w:rFonts w:ascii="Times New Roman" w:hAnsi="Times New Roman" w:cs="Times New Roman"/>
                  <w:sz w:val="20"/>
                  <w:szCs w:val="20"/>
                </w:rPr>
                <w:delText>This is the notional SCR (with negative results set to zero) for risks outside any ring-fenced fund</w:delText>
              </w:r>
              <w:r w:rsidR="00CB2788" w:rsidRPr="009E4861" w:rsidDel="001C56E8">
                <w:rPr>
                  <w:rFonts w:ascii="Times New Roman" w:hAnsi="Times New Roman" w:cs="Times New Roman"/>
                  <w:sz w:val="20"/>
                  <w:szCs w:val="20"/>
                </w:rPr>
                <w:delText>/matching portfolios</w:delText>
              </w:r>
              <w:r w:rsidRPr="009E4861" w:rsidDel="001C56E8">
                <w:rPr>
                  <w:rFonts w:ascii="Times New Roman" w:hAnsi="Times New Roman" w:cs="Times New Roman"/>
                  <w:sz w:val="20"/>
                  <w:szCs w:val="20"/>
                </w:rPr>
                <w:delText>.</w:delText>
              </w:r>
            </w:del>
          </w:p>
          <w:p w:rsidR="00576C3B" w:rsidRPr="009E4861" w:rsidDel="001C56E8" w:rsidRDefault="00576C3B">
            <w:pPr>
              <w:rPr>
                <w:del w:id="241" w:author="Author"/>
                <w:rFonts w:ascii="Times New Roman" w:hAnsi="Times New Roman" w:cs="Times New Roman"/>
                <w:sz w:val="20"/>
                <w:szCs w:val="20"/>
              </w:rPr>
            </w:pPr>
          </w:p>
        </w:tc>
      </w:tr>
      <w:tr w:rsidR="00EE62F1" w:rsidRPr="00D10914" w:rsidDel="001C56E8" w:rsidTr="009E4861">
        <w:trPr>
          <w:del w:id="242" w:author="Author"/>
        </w:trPr>
        <w:tc>
          <w:tcPr>
            <w:tcW w:w="1668" w:type="dxa"/>
            <w:shd w:val="clear" w:color="auto" w:fill="auto"/>
          </w:tcPr>
          <w:p w:rsidR="00D10914" w:rsidRPr="009E4861" w:rsidDel="001C56E8" w:rsidRDefault="00D10914" w:rsidP="00D10914">
            <w:pPr>
              <w:rPr>
                <w:del w:id="243" w:author="Author"/>
                <w:rFonts w:ascii="Times New Roman" w:hAnsi="Times New Roman" w:cs="Times New Roman"/>
                <w:sz w:val="20"/>
                <w:szCs w:val="20"/>
              </w:rPr>
            </w:pPr>
            <w:del w:id="244" w:author="Author">
              <w:r w:rsidRPr="009E4861" w:rsidDel="001C56E8">
                <w:rPr>
                  <w:rFonts w:ascii="Times New Roman" w:hAnsi="Times New Roman" w:cs="Times New Roman"/>
                  <w:sz w:val="20"/>
                  <w:szCs w:val="20"/>
                </w:rPr>
                <w:delText>R0010/C0740</w:delText>
              </w:r>
            </w:del>
          </w:p>
          <w:p w:rsidR="00576C3B" w:rsidRPr="009E4861" w:rsidDel="001C56E8" w:rsidRDefault="000135C3" w:rsidP="00B45A9B">
            <w:pPr>
              <w:rPr>
                <w:del w:id="245" w:author="Author"/>
                <w:rFonts w:ascii="Times New Roman" w:hAnsi="Times New Roman" w:cs="Times New Roman"/>
                <w:sz w:val="20"/>
                <w:szCs w:val="20"/>
              </w:rPr>
            </w:pPr>
            <w:del w:id="246"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D116</w:delText>
              </w:r>
              <w:r w:rsidRPr="009E4861" w:rsidDel="001C56E8">
                <w:rPr>
                  <w:rFonts w:ascii="Times New Roman" w:hAnsi="Times New Roman" w:cs="Times New Roman"/>
                  <w:sz w:val="20"/>
                  <w:szCs w:val="20"/>
                </w:rPr>
                <w:delText>)</w:delText>
              </w:r>
            </w:del>
          </w:p>
        </w:tc>
        <w:tc>
          <w:tcPr>
            <w:tcW w:w="2835" w:type="dxa"/>
            <w:shd w:val="clear" w:color="auto" w:fill="auto"/>
          </w:tcPr>
          <w:p w:rsidR="00576C3B" w:rsidRPr="009E4861" w:rsidDel="001C56E8" w:rsidRDefault="00F22961">
            <w:pPr>
              <w:rPr>
                <w:del w:id="247" w:author="Author"/>
                <w:rFonts w:ascii="Times New Roman" w:hAnsi="Times New Roman" w:cs="Times New Roman"/>
                <w:sz w:val="20"/>
                <w:szCs w:val="20"/>
              </w:rPr>
            </w:pPr>
            <w:del w:id="248" w:author="Author">
              <w:r w:rsidRPr="00D10914" w:rsidDel="001C56E8">
                <w:rPr>
                  <w:rFonts w:ascii="Times New Roman" w:hAnsi="Times New Roman" w:cs="Times New Roman"/>
                  <w:sz w:val="20"/>
                  <w:szCs w:val="20"/>
                </w:rPr>
                <w:delText>R</w:delText>
              </w:r>
              <w:r w:rsidR="00576C3B" w:rsidRPr="009E4861" w:rsidDel="001C56E8">
                <w:rPr>
                  <w:rFonts w:ascii="Times New Roman" w:hAnsi="Times New Roman" w:cs="Times New Roman"/>
                  <w:sz w:val="20"/>
                  <w:szCs w:val="20"/>
                </w:rPr>
                <w:delText>isks outside any ring-fenced fund</w:delText>
              </w:r>
              <w:r w:rsidR="00A9085A" w:rsidRPr="009E4861" w:rsidDel="001C56E8">
                <w:rPr>
                  <w:rFonts w:ascii="Times New Roman" w:hAnsi="Times New Roman" w:cs="Times New Roman"/>
                  <w:sz w:val="20"/>
                  <w:szCs w:val="20"/>
                </w:rPr>
                <w:delText xml:space="preserve">/matching </w:delText>
              </w:r>
              <w:r w:rsidR="00542791" w:rsidRPr="009E4861" w:rsidDel="001C56E8">
                <w:rPr>
                  <w:rFonts w:ascii="Times New Roman" w:hAnsi="Times New Roman" w:cs="Times New Roman"/>
                  <w:sz w:val="20"/>
                  <w:szCs w:val="20"/>
                </w:rPr>
                <w:delText xml:space="preserve">adjustment </w:delText>
              </w:r>
              <w:r w:rsidR="00A9085A" w:rsidRPr="009E4861" w:rsidDel="001C56E8">
                <w:rPr>
                  <w:rFonts w:ascii="Times New Roman" w:hAnsi="Times New Roman" w:cs="Times New Roman"/>
                  <w:sz w:val="20"/>
                  <w:szCs w:val="20"/>
                </w:rPr>
                <w:delText>portfolios</w:delText>
              </w:r>
              <w:r w:rsidRPr="00D10914" w:rsidDel="001C56E8">
                <w:rPr>
                  <w:rFonts w:ascii="Times New Roman" w:hAnsi="Times New Roman" w:cs="Times New Roman"/>
                  <w:sz w:val="20"/>
                  <w:szCs w:val="20"/>
                </w:rPr>
                <w:delText xml:space="preserve"> - Excess of assets over liabilities</w:delText>
              </w:r>
            </w:del>
          </w:p>
        </w:tc>
        <w:tc>
          <w:tcPr>
            <w:tcW w:w="4536" w:type="dxa"/>
            <w:shd w:val="clear" w:color="auto" w:fill="auto"/>
          </w:tcPr>
          <w:p w:rsidR="00576C3B" w:rsidRPr="009E4861" w:rsidDel="001C56E8" w:rsidRDefault="00576C3B" w:rsidP="00542791">
            <w:pPr>
              <w:rPr>
                <w:del w:id="249" w:author="Author"/>
                <w:rFonts w:ascii="Times New Roman" w:hAnsi="Times New Roman" w:cs="Times New Roman"/>
                <w:sz w:val="20"/>
                <w:szCs w:val="20"/>
              </w:rPr>
            </w:pPr>
            <w:del w:id="250" w:author="Author">
              <w:r w:rsidRPr="009E4861" w:rsidDel="001C56E8">
                <w:rPr>
                  <w:rFonts w:ascii="Times New Roman" w:hAnsi="Times New Roman" w:cs="Times New Roman"/>
                  <w:sz w:val="20"/>
                  <w:szCs w:val="20"/>
                </w:rPr>
                <w:delText xml:space="preserve">This is the </w:delText>
              </w:r>
              <w:r w:rsidR="00542791" w:rsidRPr="009E4861" w:rsidDel="001C56E8">
                <w:rPr>
                  <w:rFonts w:ascii="Times New Roman" w:hAnsi="Times New Roman" w:cs="Times New Roman"/>
                  <w:sz w:val="20"/>
                  <w:szCs w:val="20"/>
                </w:rPr>
                <w:delText xml:space="preserve">excess of assets over liabilities for </w:delText>
              </w:r>
              <w:r w:rsidRPr="009E4861" w:rsidDel="001C56E8">
                <w:rPr>
                  <w:rFonts w:ascii="Times New Roman" w:hAnsi="Times New Roman" w:cs="Times New Roman"/>
                  <w:sz w:val="20"/>
                  <w:szCs w:val="20"/>
                </w:rPr>
                <w:delText xml:space="preserve"> risks outside any ring-fenced fund</w:delText>
              </w:r>
              <w:r w:rsidR="00CB2788" w:rsidRPr="009E4861" w:rsidDel="001C56E8">
                <w:rPr>
                  <w:rFonts w:ascii="Times New Roman" w:hAnsi="Times New Roman" w:cs="Times New Roman"/>
                  <w:sz w:val="20"/>
                  <w:szCs w:val="20"/>
                </w:rPr>
                <w:delText xml:space="preserve">/matching </w:delText>
              </w:r>
              <w:r w:rsidR="00542791" w:rsidRPr="009E4861" w:rsidDel="001C56E8">
                <w:rPr>
                  <w:rFonts w:ascii="Times New Roman" w:hAnsi="Times New Roman" w:cs="Times New Roman"/>
                  <w:sz w:val="20"/>
                  <w:szCs w:val="20"/>
                </w:rPr>
                <w:delText xml:space="preserve">adjustment </w:delText>
              </w:r>
              <w:r w:rsidR="00CB2788" w:rsidRPr="009E4861" w:rsidDel="001C56E8">
                <w:rPr>
                  <w:rFonts w:ascii="Times New Roman" w:hAnsi="Times New Roman" w:cs="Times New Roman"/>
                  <w:sz w:val="20"/>
                  <w:szCs w:val="20"/>
                </w:rPr>
                <w:delText>portfolio</w:delText>
              </w:r>
              <w:r w:rsidR="00542791" w:rsidRPr="009E4861" w:rsidDel="001C56E8">
                <w:rPr>
                  <w:rFonts w:ascii="Times New Roman" w:hAnsi="Times New Roman" w:cs="Times New Roman"/>
                  <w:sz w:val="20"/>
                  <w:szCs w:val="20"/>
                </w:rPr>
                <w:delText>s</w:delText>
              </w:r>
              <w:r w:rsidRPr="009E4861" w:rsidDel="001C56E8">
                <w:rPr>
                  <w:rFonts w:ascii="Times New Roman" w:hAnsi="Times New Roman" w:cs="Times New Roman"/>
                  <w:sz w:val="20"/>
                  <w:szCs w:val="20"/>
                </w:rPr>
                <w:delText>.</w:delText>
              </w:r>
            </w:del>
          </w:p>
        </w:tc>
      </w:tr>
      <w:tr w:rsidR="00EE62F1" w:rsidRPr="00D10914" w:rsidDel="001C56E8" w:rsidTr="009E4861">
        <w:trPr>
          <w:del w:id="251" w:author="Author"/>
        </w:trPr>
        <w:tc>
          <w:tcPr>
            <w:tcW w:w="1668" w:type="dxa"/>
            <w:shd w:val="clear" w:color="auto" w:fill="auto"/>
          </w:tcPr>
          <w:p w:rsidR="00D10914" w:rsidRPr="009E4861" w:rsidDel="001C56E8" w:rsidRDefault="00D10914" w:rsidP="00D10914">
            <w:pPr>
              <w:rPr>
                <w:del w:id="252" w:author="Author"/>
                <w:rFonts w:ascii="Times New Roman" w:hAnsi="Times New Roman" w:cs="Times New Roman"/>
                <w:sz w:val="20"/>
                <w:szCs w:val="20"/>
              </w:rPr>
            </w:pPr>
            <w:del w:id="253" w:author="Author">
              <w:r w:rsidRPr="009E4861" w:rsidDel="001C56E8">
                <w:rPr>
                  <w:rFonts w:ascii="Times New Roman" w:hAnsi="Times New Roman" w:cs="Times New Roman"/>
                  <w:sz w:val="20"/>
                  <w:szCs w:val="20"/>
                </w:rPr>
                <w:delText>R0010/C0750</w:delText>
              </w:r>
            </w:del>
          </w:p>
          <w:p w:rsidR="00576C3B" w:rsidRPr="009E4861" w:rsidDel="001C56E8" w:rsidRDefault="000135C3" w:rsidP="00B45A9B">
            <w:pPr>
              <w:rPr>
                <w:del w:id="254" w:author="Author"/>
                <w:rFonts w:ascii="Times New Roman" w:hAnsi="Times New Roman" w:cs="Times New Roman"/>
                <w:sz w:val="20"/>
                <w:szCs w:val="20"/>
              </w:rPr>
            </w:pPr>
            <w:del w:id="255"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E116</w:delText>
              </w:r>
              <w:r w:rsidRPr="009E4861" w:rsidDel="001C56E8">
                <w:rPr>
                  <w:rFonts w:ascii="Times New Roman" w:hAnsi="Times New Roman" w:cs="Times New Roman"/>
                  <w:sz w:val="20"/>
                  <w:szCs w:val="20"/>
                </w:rPr>
                <w:delText>)</w:delText>
              </w:r>
            </w:del>
          </w:p>
        </w:tc>
        <w:tc>
          <w:tcPr>
            <w:tcW w:w="2835" w:type="dxa"/>
            <w:shd w:val="clear" w:color="auto" w:fill="auto"/>
          </w:tcPr>
          <w:p w:rsidR="00576C3B" w:rsidRPr="009E4861" w:rsidDel="001C56E8" w:rsidRDefault="00576C3B">
            <w:pPr>
              <w:rPr>
                <w:del w:id="256" w:author="Author"/>
                <w:rFonts w:ascii="Times New Roman" w:hAnsi="Times New Roman" w:cs="Times New Roman"/>
                <w:sz w:val="20"/>
                <w:szCs w:val="20"/>
              </w:rPr>
            </w:pPr>
            <w:del w:id="257" w:author="Author">
              <w:r w:rsidRPr="009E4861" w:rsidDel="001C56E8">
                <w:rPr>
                  <w:rFonts w:ascii="Times New Roman" w:hAnsi="Times New Roman" w:cs="Times New Roman"/>
                  <w:sz w:val="20"/>
                  <w:szCs w:val="20"/>
                </w:rPr>
                <w:delText xml:space="preserve">Risks outside any ring-fenced fund </w:delText>
              </w:r>
              <w:r w:rsidR="00542791" w:rsidRPr="009E4861" w:rsidDel="001C56E8">
                <w:rPr>
                  <w:rFonts w:ascii="Times New Roman" w:hAnsi="Times New Roman" w:cs="Times New Roman"/>
                  <w:sz w:val="20"/>
                  <w:szCs w:val="20"/>
                </w:rPr>
                <w:delText xml:space="preserve">and matching portfolios </w:delText>
              </w:r>
              <w:r w:rsidRPr="009E4861" w:rsidDel="001C56E8">
                <w:rPr>
                  <w:rFonts w:ascii="Times New Roman" w:hAnsi="Times New Roman" w:cs="Times New Roman"/>
                  <w:sz w:val="20"/>
                  <w:szCs w:val="20"/>
                </w:rPr>
                <w:delText xml:space="preserve">– </w:delText>
              </w:r>
              <w:r w:rsidR="00D10914" w:rsidRPr="009E4861" w:rsidDel="001C56E8">
                <w:rPr>
                  <w:rFonts w:ascii="Times New Roman" w:hAnsi="Times New Roman" w:cs="Times New Roman"/>
                  <w:sz w:val="20"/>
                  <w:szCs w:val="20"/>
                </w:rPr>
                <w:delText>S</w:delText>
              </w:r>
              <w:r w:rsidRPr="009E4861" w:rsidDel="001C56E8">
                <w:rPr>
                  <w:rFonts w:ascii="Times New Roman" w:hAnsi="Times New Roman" w:cs="Times New Roman"/>
                  <w:sz w:val="20"/>
                  <w:szCs w:val="20"/>
                </w:rPr>
                <w:delText>hareholder value in risk-fenced funds</w:delText>
              </w:r>
            </w:del>
          </w:p>
        </w:tc>
        <w:tc>
          <w:tcPr>
            <w:tcW w:w="4536" w:type="dxa"/>
            <w:shd w:val="clear" w:color="auto" w:fill="auto"/>
          </w:tcPr>
          <w:p w:rsidR="00576C3B" w:rsidRPr="009E4861" w:rsidDel="001C56E8" w:rsidRDefault="00576C3B" w:rsidP="00A74627">
            <w:pPr>
              <w:rPr>
                <w:del w:id="258" w:author="Author"/>
                <w:rFonts w:ascii="Times New Roman" w:hAnsi="Times New Roman" w:cs="Times New Roman"/>
                <w:sz w:val="20"/>
                <w:szCs w:val="20"/>
              </w:rPr>
            </w:pPr>
            <w:del w:id="259" w:author="Author">
              <w:r w:rsidRPr="009E4861" w:rsidDel="001C56E8">
                <w:rPr>
                  <w:rFonts w:ascii="Times New Roman" w:hAnsi="Times New Roman" w:cs="Times New Roman"/>
                  <w:sz w:val="20"/>
                  <w:szCs w:val="20"/>
                </w:rPr>
                <w:delText>This is the shareholder value for risks outside any ring-fenced fund</w:delText>
              </w:r>
              <w:r w:rsidR="00542791" w:rsidRPr="009E4861" w:rsidDel="001C56E8">
                <w:rPr>
                  <w:rFonts w:ascii="Times New Roman" w:hAnsi="Times New Roman" w:cs="Times New Roman"/>
                  <w:sz w:val="20"/>
                  <w:szCs w:val="20"/>
                </w:rPr>
                <w:delText xml:space="preserve"> and matching adjustment portfolios</w:delText>
              </w:r>
              <w:r w:rsidRPr="009E4861" w:rsidDel="001C56E8">
                <w:rPr>
                  <w:rFonts w:ascii="Times New Roman" w:hAnsi="Times New Roman" w:cs="Times New Roman"/>
                  <w:sz w:val="20"/>
                  <w:szCs w:val="20"/>
                </w:rPr>
                <w:delText>.</w:delText>
              </w:r>
            </w:del>
          </w:p>
        </w:tc>
      </w:tr>
      <w:tr w:rsidR="00EE62F1" w:rsidRPr="00483E15" w:rsidDel="001C56E8" w:rsidTr="009E4861">
        <w:trPr>
          <w:del w:id="260" w:author="Author"/>
        </w:trPr>
        <w:tc>
          <w:tcPr>
            <w:tcW w:w="1668" w:type="dxa"/>
            <w:shd w:val="clear" w:color="auto" w:fill="auto"/>
          </w:tcPr>
          <w:p w:rsidR="00D10914" w:rsidRPr="009E4861" w:rsidDel="001C56E8" w:rsidRDefault="00D10914" w:rsidP="00D10914">
            <w:pPr>
              <w:rPr>
                <w:del w:id="261" w:author="Author"/>
                <w:rFonts w:ascii="Times New Roman" w:hAnsi="Times New Roman" w:cs="Times New Roman"/>
                <w:sz w:val="20"/>
                <w:szCs w:val="20"/>
              </w:rPr>
            </w:pPr>
            <w:del w:id="262" w:author="Author">
              <w:r w:rsidRPr="009E4861" w:rsidDel="001C56E8">
                <w:rPr>
                  <w:rFonts w:ascii="Times New Roman" w:hAnsi="Times New Roman" w:cs="Times New Roman"/>
                  <w:sz w:val="20"/>
                  <w:szCs w:val="20"/>
                </w:rPr>
                <w:delText>R0010/C0760</w:delText>
              </w:r>
            </w:del>
          </w:p>
          <w:p w:rsidR="00576C3B" w:rsidRPr="009E4861" w:rsidDel="001C56E8" w:rsidRDefault="000135C3" w:rsidP="004A564B">
            <w:pPr>
              <w:rPr>
                <w:del w:id="263" w:author="Author"/>
                <w:rFonts w:ascii="Times New Roman" w:hAnsi="Times New Roman" w:cs="Times New Roman"/>
                <w:sz w:val="20"/>
                <w:szCs w:val="20"/>
              </w:rPr>
            </w:pPr>
            <w:del w:id="264"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F116</w:delText>
              </w:r>
              <w:r w:rsidRPr="009E4861" w:rsidDel="001C56E8">
                <w:rPr>
                  <w:rFonts w:ascii="Times New Roman" w:hAnsi="Times New Roman" w:cs="Times New Roman"/>
                  <w:sz w:val="20"/>
                  <w:szCs w:val="20"/>
                </w:rPr>
                <w:delText>)</w:delText>
              </w:r>
            </w:del>
          </w:p>
        </w:tc>
        <w:tc>
          <w:tcPr>
            <w:tcW w:w="2835" w:type="dxa"/>
            <w:shd w:val="clear" w:color="auto" w:fill="auto"/>
          </w:tcPr>
          <w:p w:rsidR="00576C3B" w:rsidRPr="009E4861" w:rsidDel="001C56E8" w:rsidRDefault="00576C3B">
            <w:pPr>
              <w:rPr>
                <w:del w:id="265" w:author="Author"/>
                <w:rFonts w:ascii="Times New Roman" w:hAnsi="Times New Roman" w:cs="Times New Roman"/>
                <w:sz w:val="20"/>
                <w:szCs w:val="20"/>
              </w:rPr>
            </w:pPr>
            <w:del w:id="266" w:author="Author">
              <w:r w:rsidRPr="009E4861" w:rsidDel="001C56E8">
                <w:rPr>
                  <w:rFonts w:ascii="Times New Roman" w:hAnsi="Times New Roman" w:cs="Times New Roman"/>
                  <w:sz w:val="20"/>
                  <w:szCs w:val="20"/>
                </w:rPr>
                <w:delText xml:space="preserve">Risks outside any ring-fenced fund – </w:delText>
              </w:r>
              <w:r w:rsidR="00D10914" w:rsidRPr="009E4861" w:rsidDel="001C56E8">
                <w:rPr>
                  <w:rFonts w:ascii="Times New Roman" w:hAnsi="Times New Roman" w:cs="Times New Roman"/>
                  <w:sz w:val="20"/>
                  <w:szCs w:val="20"/>
                </w:rPr>
                <w:delText>O</w:delText>
              </w:r>
              <w:r w:rsidRPr="009E4861" w:rsidDel="001C56E8">
                <w:rPr>
                  <w:rFonts w:ascii="Times New Roman" w:hAnsi="Times New Roman" w:cs="Times New Roman"/>
                  <w:sz w:val="20"/>
                  <w:szCs w:val="20"/>
                </w:rPr>
                <w:delText>wn funds eligible for undertaking</w:delText>
              </w:r>
            </w:del>
          </w:p>
        </w:tc>
        <w:tc>
          <w:tcPr>
            <w:tcW w:w="4536" w:type="dxa"/>
            <w:shd w:val="clear" w:color="auto" w:fill="auto"/>
          </w:tcPr>
          <w:p w:rsidR="00576C3B" w:rsidRPr="009E4861" w:rsidDel="001C56E8" w:rsidRDefault="00576C3B" w:rsidP="00A74627">
            <w:pPr>
              <w:rPr>
                <w:del w:id="267" w:author="Author"/>
                <w:rFonts w:ascii="Times New Roman" w:hAnsi="Times New Roman" w:cs="Times New Roman"/>
                <w:sz w:val="20"/>
                <w:szCs w:val="20"/>
              </w:rPr>
            </w:pPr>
            <w:del w:id="268" w:author="Author">
              <w:r w:rsidRPr="009E4861" w:rsidDel="001C56E8">
                <w:rPr>
                  <w:rFonts w:ascii="Times New Roman" w:hAnsi="Times New Roman" w:cs="Times New Roman"/>
                  <w:sz w:val="20"/>
                  <w:szCs w:val="20"/>
                </w:rPr>
                <w:delText>This is the own funds eligible for risks outside any ring-fenced fund</w:delText>
              </w:r>
              <w:r w:rsidR="00CB2788" w:rsidRPr="009E4861" w:rsidDel="001C56E8">
                <w:rPr>
                  <w:rFonts w:ascii="Times New Roman" w:hAnsi="Times New Roman" w:cs="Times New Roman"/>
                  <w:sz w:val="20"/>
                  <w:szCs w:val="20"/>
                </w:rPr>
                <w:delText xml:space="preserve">/matching </w:delText>
              </w:r>
              <w:r w:rsidR="00542791" w:rsidRPr="009E4861" w:rsidDel="001C56E8">
                <w:rPr>
                  <w:rFonts w:ascii="Times New Roman" w:hAnsi="Times New Roman" w:cs="Times New Roman"/>
                  <w:sz w:val="20"/>
                  <w:szCs w:val="20"/>
                </w:rPr>
                <w:delText xml:space="preserve">adjustment </w:delText>
              </w:r>
              <w:r w:rsidR="00CB2788" w:rsidRPr="009E4861" w:rsidDel="001C56E8">
                <w:rPr>
                  <w:rFonts w:ascii="Times New Roman" w:hAnsi="Times New Roman" w:cs="Times New Roman"/>
                  <w:sz w:val="20"/>
                  <w:szCs w:val="20"/>
                </w:rPr>
                <w:delText>portfolio</w:delText>
              </w:r>
              <w:r w:rsidR="00542791" w:rsidRPr="009E4861" w:rsidDel="001C56E8">
                <w:rPr>
                  <w:rFonts w:ascii="Times New Roman" w:hAnsi="Times New Roman" w:cs="Times New Roman"/>
                  <w:sz w:val="20"/>
                  <w:szCs w:val="20"/>
                </w:rPr>
                <w:delText>s</w:delText>
              </w:r>
              <w:r w:rsidRPr="009E4861" w:rsidDel="001C56E8">
                <w:rPr>
                  <w:rFonts w:ascii="Times New Roman" w:hAnsi="Times New Roman" w:cs="Times New Roman"/>
                  <w:sz w:val="20"/>
                  <w:szCs w:val="20"/>
                </w:rPr>
                <w:delText>.</w:delText>
              </w:r>
            </w:del>
          </w:p>
        </w:tc>
      </w:tr>
      <w:tr w:rsidR="00EE62F1" w:rsidRPr="00483E15" w:rsidDel="001C56E8" w:rsidTr="009E4861">
        <w:trPr>
          <w:del w:id="269" w:author="Author"/>
        </w:trPr>
        <w:tc>
          <w:tcPr>
            <w:tcW w:w="1668" w:type="dxa"/>
          </w:tcPr>
          <w:p w:rsidR="000135C3" w:rsidRPr="009E4861" w:rsidDel="001C56E8" w:rsidRDefault="00D10914" w:rsidP="00B45A9B">
            <w:pPr>
              <w:rPr>
                <w:del w:id="270" w:author="Author"/>
                <w:rFonts w:ascii="Times New Roman" w:hAnsi="Times New Roman" w:cs="Times New Roman"/>
                <w:sz w:val="20"/>
                <w:szCs w:val="20"/>
              </w:rPr>
            </w:pPr>
            <w:del w:id="271" w:author="Author">
              <w:r w:rsidDel="001C56E8">
                <w:rPr>
                  <w:rFonts w:ascii="Times New Roman" w:hAnsi="Times New Roman" w:cs="Times New Roman"/>
                  <w:sz w:val="20"/>
                  <w:szCs w:val="20"/>
                </w:rPr>
                <w:delText>R0020/</w:delText>
              </w:r>
              <w:r w:rsidR="00B45A9B" w:rsidRPr="009E4861" w:rsidDel="001C56E8">
                <w:rPr>
                  <w:rFonts w:ascii="Times New Roman" w:hAnsi="Times New Roman" w:cs="Times New Roman"/>
                  <w:sz w:val="20"/>
                  <w:szCs w:val="20"/>
                </w:rPr>
                <w:delText>C0</w:delText>
              </w:r>
              <w:r w:rsidDel="001C56E8">
                <w:rPr>
                  <w:rFonts w:ascii="Times New Roman" w:hAnsi="Times New Roman" w:cs="Times New Roman"/>
                  <w:sz w:val="20"/>
                  <w:szCs w:val="20"/>
                </w:rPr>
                <w:delText>740</w:delText>
              </w:r>
            </w:del>
          </w:p>
          <w:p w:rsidR="00576C3B" w:rsidRPr="009E4861" w:rsidDel="001C56E8" w:rsidRDefault="000135C3" w:rsidP="00B45A9B">
            <w:pPr>
              <w:rPr>
                <w:del w:id="272" w:author="Author"/>
                <w:rFonts w:ascii="Times New Roman" w:hAnsi="Times New Roman" w:cs="Times New Roman"/>
                <w:sz w:val="20"/>
                <w:szCs w:val="20"/>
              </w:rPr>
            </w:pPr>
            <w:del w:id="273"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D117</w:delText>
              </w:r>
              <w:r w:rsidRPr="009E4861" w:rsidDel="001C56E8">
                <w:rPr>
                  <w:rFonts w:ascii="Times New Roman" w:hAnsi="Times New Roman" w:cs="Times New Roman"/>
                  <w:sz w:val="20"/>
                  <w:szCs w:val="20"/>
                </w:rPr>
                <w:delText>)</w:delText>
              </w:r>
            </w:del>
          </w:p>
        </w:tc>
        <w:tc>
          <w:tcPr>
            <w:tcW w:w="2835" w:type="dxa"/>
          </w:tcPr>
          <w:p w:rsidR="00576C3B" w:rsidRPr="009E4861" w:rsidDel="001C56E8" w:rsidRDefault="00F22961">
            <w:pPr>
              <w:rPr>
                <w:del w:id="274" w:author="Author"/>
                <w:rFonts w:ascii="Times New Roman" w:hAnsi="Times New Roman" w:cs="Times New Roman"/>
                <w:sz w:val="20"/>
                <w:szCs w:val="20"/>
              </w:rPr>
            </w:pPr>
            <w:del w:id="275" w:author="Author">
              <w:r w:rsidRPr="00D658F9" w:rsidDel="001C56E8">
                <w:rPr>
                  <w:rFonts w:ascii="Times New Roman" w:hAnsi="Times New Roman" w:cs="Times New Roman"/>
                  <w:sz w:val="20"/>
                  <w:szCs w:val="20"/>
                </w:rPr>
                <w:delText>Total e</w:delText>
              </w:r>
              <w:r w:rsidR="00542791" w:rsidRPr="009E4861" w:rsidDel="001C56E8">
                <w:rPr>
                  <w:rFonts w:ascii="Times New Roman" w:hAnsi="Times New Roman" w:cs="Times New Roman"/>
                  <w:sz w:val="20"/>
                  <w:szCs w:val="20"/>
                </w:rPr>
                <w:delText>xcess of assets over liabilities  for</w:delText>
              </w:r>
              <w:r w:rsidR="00576C3B" w:rsidRPr="009E4861" w:rsidDel="001C56E8">
                <w:rPr>
                  <w:rFonts w:ascii="Times New Roman" w:hAnsi="Times New Roman" w:cs="Times New Roman"/>
                  <w:sz w:val="20"/>
                  <w:szCs w:val="20"/>
                </w:rPr>
                <w:delText xml:space="preserve"> ring-fenced funds </w:delText>
              </w:r>
              <w:r w:rsidR="00542791" w:rsidRPr="009E4861" w:rsidDel="001C56E8">
                <w:rPr>
                  <w:rFonts w:ascii="Times New Roman" w:hAnsi="Times New Roman" w:cs="Times New Roman"/>
                  <w:sz w:val="20"/>
                  <w:szCs w:val="20"/>
                </w:rPr>
                <w:delText>and matching adjustment portfolios</w:delText>
              </w:r>
            </w:del>
          </w:p>
        </w:tc>
        <w:tc>
          <w:tcPr>
            <w:tcW w:w="4536" w:type="dxa"/>
          </w:tcPr>
          <w:p w:rsidR="00576C3B" w:rsidRPr="009E4861" w:rsidDel="001C56E8" w:rsidRDefault="00576C3B" w:rsidP="00576C3B">
            <w:pPr>
              <w:rPr>
                <w:del w:id="276" w:author="Author"/>
                <w:rFonts w:ascii="Times New Roman" w:hAnsi="Times New Roman" w:cs="Times New Roman"/>
                <w:sz w:val="20"/>
                <w:szCs w:val="20"/>
              </w:rPr>
            </w:pPr>
            <w:del w:id="277" w:author="Author">
              <w:r w:rsidRPr="009E4861" w:rsidDel="001C56E8">
                <w:rPr>
                  <w:rFonts w:ascii="Times New Roman" w:hAnsi="Times New Roman" w:cs="Times New Roman"/>
                  <w:sz w:val="20"/>
                  <w:szCs w:val="20"/>
                </w:rPr>
                <w:delText xml:space="preserve">This is the total </w:delText>
              </w:r>
              <w:r w:rsidR="00542791" w:rsidRPr="009E4861" w:rsidDel="001C56E8">
                <w:rPr>
                  <w:rFonts w:ascii="Times New Roman" w:hAnsi="Times New Roman" w:cs="Times New Roman"/>
                  <w:sz w:val="20"/>
                  <w:szCs w:val="20"/>
                </w:rPr>
                <w:delText xml:space="preserve">of excess of assets over liabilities </w:delText>
              </w:r>
              <w:r w:rsidRPr="009E4861" w:rsidDel="001C56E8">
                <w:rPr>
                  <w:rFonts w:ascii="Times New Roman" w:hAnsi="Times New Roman" w:cs="Times New Roman"/>
                  <w:sz w:val="20"/>
                  <w:szCs w:val="20"/>
                </w:rPr>
                <w:delText xml:space="preserve"> </w:delText>
              </w:r>
              <w:r w:rsidR="00542791" w:rsidRPr="009E4861" w:rsidDel="001C56E8">
                <w:rPr>
                  <w:rFonts w:ascii="Times New Roman" w:hAnsi="Times New Roman" w:cs="Times New Roman"/>
                  <w:sz w:val="20"/>
                  <w:szCs w:val="20"/>
                </w:rPr>
                <w:delText xml:space="preserve">for </w:delText>
              </w:r>
              <w:r w:rsidRPr="009E4861" w:rsidDel="001C56E8">
                <w:rPr>
                  <w:rFonts w:ascii="Times New Roman" w:hAnsi="Times New Roman" w:cs="Times New Roman"/>
                  <w:sz w:val="20"/>
                  <w:szCs w:val="20"/>
                </w:rPr>
                <w:delText xml:space="preserve"> ring-fenced funds</w:delText>
              </w:r>
              <w:r w:rsidR="00542791" w:rsidRPr="009E4861" w:rsidDel="001C56E8">
                <w:rPr>
                  <w:rFonts w:ascii="Times New Roman" w:hAnsi="Times New Roman" w:cs="Times New Roman"/>
                  <w:sz w:val="20"/>
                  <w:szCs w:val="20"/>
                </w:rPr>
                <w:delText xml:space="preserve"> and </w:delText>
              </w:r>
              <w:r w:rsidR="00CB2788" w:rsidRPr="009E4861" w:rsidDel="001C56E8">
                <w:rPr>
                  <w:rFonts w:ascii="Times New Roman" w:hAnsi="Times New Roman" w:cs="Times New Roman"/>
                  <w:sz w:val="20"/>
                  <w:szCs w:val="20"/>
                </w:rPr>
                <w:delText xml:space="preserve">matching </w:delText>
              </w:r>
              <w:r w:rsidR="00542791" w:rsidRPr="009E4861" w:rsidDel="001C56E8">
                <w:rPr>
                  <w:rFonts w:ascii="Times New Roman" w:hAnsi="Times New Roman" w:cs="Times New Roman"/>
                  <w:sz w:val="20"/>
                  <w:szCs w:val="20"/>
                </w:rPr>
                <w:delText xml:space="preserve">adjustment </w:delText>
              </w:r>
              <w:r w:rsidR="00CB2788" w:rsidRPr="009E4861" w:rsidDel="001C56E8">
                <w:rPr>
                  <w:rFonts w:ascii="Times New Roman" w:hAnsi="Times New Roman" w:cs="Times New Roman"/>
                  <w:sz w:val="20"/>
                  <w:szCs w:val="20"/>
                </w:rPr>
                <w:delText>portfolios</w:delText>
              </w:r>
              <w:r w:rsidR="00D221AB" w:rsidDel="001C56E8">
                <w:rPr>
                  <w:rFonts w:ascii="Times New Roman" w:hAnsi="Times New Roman" w:cs="Times New Roman"/>
                  <w:sz w:val="20"/>
                  <w:szCs w:val="20"/>
                </w:rPr>
                <w:delText>.</w:delText>
              </w:r>
            </w:del>
          </w:p>
          <w:p w:rsidR="00576C3B" w:rsidRPr="009E4861" w:rsidDel="001C56E8" w:rsidRDefault="00576C3B" w:rsidP="00576C3B">
            <w:pPr>
              <w:rPr>
                <w:del w:id="278" w:author="Author"/>
                <w:rFonts w:ascii="Times New Roman" w:hAnsi="Times New Roman" w:cs="Times New Roman"/>
                <w:sz w:val="20"/>
                <w:szCs w:val="20"/>
              </w:rPr>
            </w:pPr>
          </w:p>
        </w:tc>
      </w:tr>
      <w:tr w:rsidR="00EE62F1" w:rsidRPr="00483E15" w:rsidDel="001C56E8" w:rsidTr="009E4861">
        <w:trPr>
          <w:del w:id="279" w:author="Author"/>
        </w:trPr>
        <w:tc>
          <w:tcPr>
            <w:tcW w:w="1668" w:type="dxa"/>
            <w:tcBorders>
              <w:bottom w:val="single" w:sz="4" w:space="0" w:color="auto"/>
            </w:tcBorders>
          </w:tcPr>
          <w:p w:rsidR="000135C3" w:rsidRPr="009E4861" w:rsidDel="001C56E8" w:rsidRDefault="00D10914" w:rsidP="004A564B">
            <w:pPr>
              <w:rPr>
                <w:del w:id="280" w:author="Author"/>
                <w:rFonts w:ascii="Times New Roman" w:hAnsi="Times New Roman" w:cs="Times New Roman"/>
                <w:sz w:val="20"/>
                <w:szCs w:val="20"/>
              </w:rPr>
            </w:pPr>
            <w:del w:id="281" w:author="Author">
              <w:r w:rsidDel="001C56E8">
                <w:rPr>
                  <w:rFonts w:ascii="Times New Roman" w:hAnsi="Times New Roman" w:cs="Times New Roman"/>
                  <w:sz w:val="20"/>
                  <w:szCs w:val="20"/>
                </w:rPr>
                <w:delText>R0020/</w:delText>
              </w:r>
              <w:r w:rsidR="00B45A9B" w:rsidRPr="009E4861" w:rsidDel="001C56E8">
                <w:rPr>
                  <w:rFonts w:ascii="Times New Roman" w:hAnsi="Times New Roman" w:cs="Times New Roman"/>
                  <w:sz w:val="20"/>
                  <w:szCs w:val="20"/>
                </w:rPr>
                <w:delText>C07</w:delText>
              </w:r>
              <w:r w:rsidDel="001C56E8">
                <w:rPr>
                  <w:rFonts w:ascii="Times New Roman" w:hAnsi="Times New Roman" w:cs="Times New Roman"/>
                  <w:sz w:val="20"/>
                  <w:szCs w:val="20"/>
                </w:rPr>
                <w:delText>60</w:delText>
              </w:r>
            </w:del>
          </w:p>
          <w:p w:rsidR="00576C3B" w:rsidRPr="009E4861" w:rsidDel="001C56E8" w:rsidRDefault="000135C3" w:rsidP="004A564B">
            <w:pPr>
              <w:rPr>
                <w:del w:id="282" w:author="Author"/>
                <w:rFonts w:ascii="Times New Roman" w:hAnsi="Times New Roman" w:cs="Times New Roman"/>
                <w:sz w:val="20"/>
                <w:szCs w:val="20"/>
              </w:rPr>
            </w:pPr>
            <w:del w:id="283" w:author="Author">
              <w:r w:rsidRPr="009E4861" w:rsidDel="001C56E8">
                <w:rPr>
                  <w:rFonts w:ascii="Times New Roman" w:hAnsi="Times New Roman" w:cs="Times New Roman"/>
                  <w:sz w:val="20"/>
                  <w:szCs w:val="20"/>
                </w:rPr>
                <w:delText>(</w:delText>
              </w:r>
              <w:r w:rsidR="00576C3B" w:rsidRPr="009E4861" w:rsidDel="001C56E8">
                <w:rPr>
                  <w:rFonts w:ascii="Times New Roman" w:hAnsi="Times New Roman" w:cs="Times New Roman"/>
                  <w:sz w:val="20"/>
                  <w:szCs w:val="20"/>
                </w:rPr>
                <w:delText>F117</w:delText>
              </w:r>
              <w:r w:rsidRPr="009E4861" w:rsidDel="001C56E8">
                <w:rPr>
                  <w:rFonts w:ascii="Times New Roman" w:hAnsi="Times New Roman" w:cs="Times New Roman"/>
                  <w:sz w:val="20"/>
                  <w:szCs w:val="20"/>
                </w:rPr>
                <w:delText>)</w:delText>
              </w:r>
            </w:del>
          </w:p>
        </w:tc>
        <w:tc>
          <w:tcPr>
            <w:tcW w:w="2835" w:type="dxa"/>
            <w:tcBorders>
              <w:bottom w:val="single" w:sz="4" w:space="0" w:color="auto"/>
            </w:tcBorders>
          </w:tcPr>
          <w:p w:rsidR="00576C3B" w:rsidRPr="009E4861" w:rsidDel="001C56E8" w:rsidRDefault="00F22961" w:rsidP="00555642">
            <w:pPr>
              <w:rPr>
                <w:del w:id="284" w:author="Author"/>
                <w:rFonts w:ascii="Times New Roman" w:hAnsi="Times New Roman" w:cs="Times New Roman"/>
                <w:sz w:val="20"/>
                <w:szCs w:val="20"/>
              </w:rPr>
            </w:pPr>
            <w:del w:id="285" w:author="Author">
              <w:r w:rsidRPr="00D658F9" w:rsidDel="001C56E8">
                <w:rPr>
                  <w:rFonts w:ascii="Times New Roman" w:hAnsi="Times New Roman" w:cs="Times New Roman"/>
                  <w:sz w:val="20"/>
                  <w:szCs w:val="20"/>
                </w:rPr>
                <w:delText xml:space="preserve">Total </w:delText>
              </w:r>
              <w:r w:rsidR="00555642" w:rsidDel="001C56E8">
                <w:rPr>
                  <w:rFonts w:ascii="Times New Roman" w:hAnsi="Times New Roman" w:cs="Times New Roman"/>
                  <w:sz w:val="20"/>
                  <w:szCs w:val="20"/>
                </w:rPr>
                <w:delText>o</w:delText>
              </w:r>
              <w:r w:rsidR="00555642" w:rsidRPr="009E4861" w:rsidDel="001C56E8">
                <w:rPr>
                  <w:rFonts w:ascii="Times New Roman" w:hAnsi="Times New Roman" w:cs="Times New Roman"/>
                  <w:sz w:val="20"/>
                  <w:szCs w:val="20"/>
                </w:rPr>
                <w:delText xml:space="preserve">wn </w:delText>
              </w:r>
              <w:r w:rsidR="00576C3B" w:rsidRPr="009E4861" w:rsidDel="001C56E8">
                <w:rPr>
                  <w:rFonts w:ascii="Times New Roman" w:hAnsi="Times New Roman" w:cs="Times New Roman"/>
                  <w:sz w:val="20"/>
                  <w:szCs w:val="20"/>
                </w:rPr>
                <w:delText xml:space="preserve">funds eligible for undertaking </w:delText>
              </w:r>
            </w:del>
          </w:p>
        </w:tc>
        <w:tc>
          <w:tcPr>
            <w:tcW w:w="4536" w:type="dxa"/>
            <w:tcBorders>
              <w:bottom w:val="single" w:sz="4" w:space="0" w:color="auto"/>
            </w:tcBorders>
          </w:tcPr>
          <w:p w:rsidR="00576C3B" w:rsidRPr="009E4861" w:rsidDel="001C56E8" w:rsidRDefault="00576C3B" w:rsidP="00C4022F">
            <w:pPr>
              <w:rPr>
                <w:del w:id="286" w:author="Author"/>
                <w:rFonts w:ascii="Times New Roman" w:hAnsi="Times New Roman" w:cs="Times New Roman"/>
                <w:sz w:val="20"/>
                <w:szCs w:val="20"/>
              </w:rPr>
            </w:pPr>
            <w:del w:id="287" w:author="Author">
              <w:r w:rsidRPr="009E4861" w:rsidDel="001C56E8">
                <w:rPr>
                  <w:rFonts w:ascii="Times New Roman" w:hAnsi="Times New Roman" w:cs="Times New Roman"/>
                  <w:sz w:val="20"/>
                  <w:szCs w:val="20"/>
                </w:rPr>
                <w:delText xml:space="preserve">This is the total own funds eligible for </w:delText>
              </w:r>
              <w:r w:rsidR="003855E9" w:rsidDel="001C56E8">
                <w:rPr>
                  <w:rFonts w:ascii="Times New Roman" w:hAnsi="Times New Roman" w:cs="Times New Roman"/>
                  <w:sz w:val="20"/>
                  <w:szCs w:val="20"/>
                </w:rPr>
                <w:delText xml:space="preserve">the </w:delText>
              </w:r>
              <w:r w:rsidRPr="009E4861" w:rsidDel="001C56E8">
                <w:rPr>
                  <w:rFonts w:ascii="Times New Roman" w:hAnsi="Times New Roman" w:cs="Times New Roman"/>
                  <w:sz w:val="20"/>
                  <w:szCs w:val="20"/>
                </w:rPr>
                <w:delText>undertaking in ring-fenced funds</w:delText>
              </w:r>
              <w:r w:rsidR="00CB2788" w:rsidRPr="009E4861" w:rsidDel="001C56E8">
                <w:rPr>
                  <w:rFonts w:ascii="Times New Roman" w:hAnsi="Times New Roman" w:cs="Times New Roman"/>
                  <w:sz w:val="20"/>
                  <w:szCs w:val="20"/>
                </w:rPr>
                <w:delText>/matching portfolios</w:delText>
              </w:r>
              <w:r w:rsidRPr="009E4861" w:rsidDel="001C56E8">
                <w:rPr>
                  <w:rFonts w:ascii="Times New Roman" w:hAnsi="Times New Roman" w:cs="Times New Roman"/>
                  <w:sz w:val="20"/>
                  <w:szCs w:val="20"/>
                </w:rPr>
                <w:delText xml:space="preserve"> plus the own funds covering the risks outside of any ring-fenced fund</w:delText>
              </w:r>
              <w:r w:rsidR="00CB2788" w:rsidRPr="009E4861" w:rsidDel="001C56E8">
                <w:rPr>
                  <w:rFonts w:ascii="Times New Roman" w:hAnsi="Times New Roman" w:cs="Times New Roman"/>
                  <w:sz w:val="20"/>
                  <w:szCs w:val="20"/>
                </w:rPr>
                <w:delText>/matching portfolios</w:delText>
              </w:r>
              <w:r w:rsidRPr="009E4861" w:rsidDel="001C56E8">
                <w:rPr>
                  <w:rFonts w:ascii="Times New Roman" w:hAnsi="Times New Roman" w:cs="Times New Roman"/>
                  <w:sz w:val="20"/>
                  <w:szCs w:val="20"/>
                </w:rPr>
                <w:delText>.</w:delText>
              </w:r>
            </w:del>
          </w:p>
        </w:tc>
      </w:tr>
      <w:tr w:rsidR="00EE62F1" w:rsidRPr="00483E15" w:rsidTr="009E4861">
        <w:tc>
          <w:tcPr>
            <w:tcW w:w="1668" w:type="dxa"/>
            <w:tcBorders>
              <w:bottom w:val="single" w:sz="4" w:space="0" w:color="auto"/>
            </w:tcBorders>
          </w:tcPr>
          <w:p w:rsidR="000135C3" w:rsidRPr="009E4861" w:rsidRDefault="00D10914" w:rsidP="004A564B">
            <w:pPr>
              <w:rPr>
                <w:rFonts w:ascii="Times New Roman" w:hAnsi="Times New Roman" w:cs="Times New Roman"/>
                <w:sz w:val="20"/>
                <w:szCs w:val="20"/>
              </w:rPr>
            </w:pPr>
            <w:del w:id="288" w:author="Author">
              <w:r w:rsidDel="00EB206C">
                <w:rPr>
                  <w:rFonts w:ascii="Times New Roman" w:hAnsi="Times New Roman" w:cs="Times New Roman"/>
                  <w:sz w:val="20"/>
                  <w:szCs w:val="20"/>
                </w:rPr>
                <w:delText>R0030/</w:delText>
              </w:r>
              <w:r w:rsidR="00A7250C" w:rsidRPr="009E4861" w:rsidDel="001C56E8">
                <w:rPr>
                  <w:rFonts w:ascii="Times New Roman" w:hAnsi="Times New Roman" w:cs="Times New Roman"/>
                  <w:sz w:val="20"/>
                  <w:szCs w:val="20"/>
                </w:rPr>
                <w:delText>C07</w:delText>
              </w:r>
              <w:r w:rsidDel="001C56E8">
                <w:rPr>
                  <w:rFonts w:ascii="Times New Roman" w:hAnsi="Times New Roman" w:cs="Times New Roman"/>
                  <w:sz w:val="20"/>
                  <w:szCs w:val="20"/>
                </w:rPr>
                <w:delText>6</w:delText>
              </w:r>
              <w:r w:rsidR="00A7250C" w:rsidRPr="009E4861" w:rsidDel="001C56E8">
                <w:rPr>
                  <w:rFonts w:ascii="Times New Roman" w:hAnsi="Times New Roman" w:cs="Times New Roman"/>
                  <w:sz w:val="20"/>
                  <w:szCs w:val="20"/>
                </w:rPr>
                <w:delText>0</w:delText>
              </w:r>
            </w:del>
            <w:ins w:id="289" w:author="Author">
              <w:r w:rsidR="001C56E8" w:rsidRPr="009E4861">
                <w:rPr>
                  <w:rFonts w:ascii="Times New Roman" w:hAnsi="Times New Roman" w:cs="Times New Roman"/>
                  <w:sz w:val="20"/>
                  <w:szCs w:val="20"/>
                </w:rPr>
                <w:t>C07</w:t>
              </w:r>
              <w:r w:rsidR="001C56E8">
                <w:rPr>
                  <w:rFonts w:ascii="Times New Roman" w:hAnsi="Times New Roman" w:cs="Times New Roman"/>
                  <w:sz w:val="20"/>
                  <w:szCs w:val="20"/>
                </w:rPr>
                <w:t>1</w:t>
              </w:r>
              <w:r w:rsidR="001C56E8" w:rsidRPr="009E4861">
                <w:rPr>
                  <w:rFonts w:ascii="Times New Roman" w:hAnsi="Times New Roman" w:cs="Times New Roman"/>
                  <w:sz w:val="20"/>
                  <w:szCs w:val="20"/>
                </w:rPr>
                <w:t>0</w:t>
              </w:r>
              <w:r w:rsidR="00EB206C">
                <w:rPr>
                  <w:rFonts w:ascii="Times New Roman" w:hAnsi="Times New Roman" w:cs="Times New Roman"/>
                  <w:sz w:val="20"/>
                  <w:szCs w:val="20"/>
                </w:rPr>
                <w:t>/R0010</w:t>
              </w:r>
            </w:ins>
          </w:p>
          <w:p w:rsidR="00576C3B" w:rsidRPr="009E4861" w:rsidRDefault="000135C3" w:rsidP="004A564B">
            <w:pPr>
              <w:rPr>
                <w:rFonts w:ascii="Times New Roman" w:hAnsi="Times New Roman" w:cs="Times New Roman"/>
                <w:sz w:val="20"/>
                <w:szCs w:val="20"/>
              </w:rPr>
            </w:pPr>
            <w:r w:rsidRPr="009E4861">
              <w:rPr>
                <w:rFonts w:ascii="Times New Roman" w:hAnsi="Times New Roman" w:cs="Times New Roman"/>
                <w:sz w:val="20"/>
                <w:szCs w:val="20"/>
              </w:rPr>
              <w:t>(</w:t>
            </w:r>
            <w:r w:rsidR="00576C3B" w:rsidRPr="009E4861">
              <w:rPr>
                <w:rFonts w:ascii="Times New Roman" w:hAnsi="Times New Roman" w:cs="Times New Roman"/>
                <w:sz w:val="20"/>
                <w:szCs w:val="20"/>
              </w:rPr>
              <w:t>F118</w:t>
            </w:r>
            <w:r w:rsidRPr="009E4861">
              <w:rPr>
                <w:rFonts w:ascii="Times New Roman" w:hAnsi="Times New Roman" w:cs="Times New Roman"/>
                <w:sz w:val="20"/>
                <w:szCs w:val="20"/>
              </w:rPr>
              <w:t>)</w:t>
            </w:r>
          </w:p>
        </w:tc>
        <w:tc>
          <w:tcPr>
            <w:tcW w:w="2835" w:type="dxa"/>
            <w:tcBorders>
              <w:bottom w:val="single" w:sz="4" w:space="0" w:color="auto"/>
            </w:tcBorders>
          </w:tcPr>
          <w:p w:rsidR="00576C3B" w:rsidRPr="009E4861" w:rsidRDefault="00576C3B" w:rsidP="00A9085A">
            <w:pPr>
              <w:rPr>
                <w:rFonts w:ascii="Times New Roman" w:hAnsi="Times New Roman" w:cs="Times New Roman"/>
                <w:sz w:val="20"/>
                <w:szCs w:val="20"/>
              </w:rPr>
            </w:pPr>
            <w:r w:rsidRPr="009E4861">
              <w:rPr>
                <w:rFonts w:ascii="Times New Roman" w:hAnsi="Times New Roman" w:cs="Times New Roman"/>
                <w:sz w:val="20"/>
                <w:szCs w:val="20"/>
              </w:rPr>
              <w:t>R</w:t>
            </w:r>
            <w:r w:rsidR="00A9085A" w:rsidRPr="009E4861">
              <w:rPr>
                <w:rFonts w:ascii="Times New Roman" w:hAnsi="Times New Roman" w:cs="Times New Roman"/>
                <w:sz w:val="20"/>
                <w:szCs w:val="20"/>
              </w:rPr>
              <w:t xml:space="preserve">ing fenced funds/matching </w:t>
            </w:r>
            <w:r w:rsidR="008E21DF" w:rsidRPr="009E4861">
              <w:rPr>
                <w:rFonts w:ascii="Times New Roman" w:hAnsi="Times New Roman" w:cs="Times New Roman"/>
                <w:sz w:val="20"/>
                <w:szCs w:val="20"/>
              </w:rPr>
              <w:t xml:space="preserve">adjustment </w:t>
            </w:r>
            <w:r w:rsidR="00A9085A" w:rsidRPr="009E4861">
              <w:rPr>
                <w:rFonts w:ascii="Times New Roman" w:hAnsi="Times New Roman" w:cs="Times New Roman"/>
                <w:sz w:val="20"/>
                <w:szCs w:val="20"/>
              </w:rPr>
              <w:t>portfolios</w:t>
            </w:r>
            <w:r w:rsidRPr="009E4861">
              <w:rPr>
                <w:rFonts w:ascii="Times New Roman" w:hAnsi="Times New Roman" w:cs="Times New Roman"/>
                <w:sz w:val="20"/>
                <w:szCs w:val="20"/>
              </w:rPr>
              <w:t xml:space="preserve"> </w:t>
            </w:r>
            <w:ins w:id="290" w:author="Author">
              <w:r w:rsidR="001C56E8">
                <w:rPr>
                  <w:rFonts w:ascii="Times New Roman" w:hAnsi="Times New Roman" w:cs="Times New Roman"/>
                  <w:sz w:val="20"/>
                  <w:szCs w:val="20"/>
                </w:rPr>
                <w:t xml:space="preserve">- </w:t>
              </w:r>
              <w:r w:rsidR="001C56E8" w:rsidRPr="00E027AC">
                <w:rPr>
                  <w:rFonts w:ascii="Times New Roman" w:hAnsi="Times New Roman" w:cs="Times New Roman"/>
                  <w:sz w:val="20"/>
                  <w:szCs w:val="20"/>
                </w:rPr>
                <w:t>Adjustment for restricted own fund items in respect of matching adjustment portfolios and ring fenced funds</w:t>
              </w:r>
            </w:ins>
            <w:del w:id="291" w:author="Author">
              <w:r w:rsidRPr="009E4861" w:rsidDel="001C56E8">
                <w:rPr>
                  <w:rFonts w:ascii="Times New Roman" w:hAnsi="Times New Roman" w:cs="Times New Roman"/>
                  <w:sz w:val="20"/>
                  <w:szCs w:val="20"/>
                </w:rPr>
                <w:delText>deduction</w:delText>
              </w:r>
            </w:del>
          </w:p>
        </w:tc>
        <w:tc>
          <w:tcPr>
            <w:tcW w:w="4536" w:type="dxa"/>
            <w:tcBorders>
              <w:bottom w:val="single" w:sz="4" w:space="0" w:color="auto"/>
            </w:tcBorders>
          </w:tcPr>
          <w:p w:rsidR="00576C3B" w:rsidRPr="009E4861" w:rsidRDefault="00576C3B" w:rsidP="00C4022F">
            <w:pPr>
              <w:rPr>
                <w:rFonts w:ascii="Times New Roman" w:hAnsi="Times New Roman" w:cs="Times New Roman"/>
                <w:sz w:val="20"/>
                <w:szCs w:val="20"/>
              </w:rPr>
            </w:pPr>
            <w:r w:rsidRPr="009E4861">
              <w:rPr>
                <w:rFonts w:ascii="Times New Roman" w:hAnsi="Times New Roman" w:cs="Times New Roman"/>
                <w:sz w:val="20"/>
                <w:szCs w:val="20"/>
              </w:rPr>
              <w:t>This is the total deduction for ring-fenced funds</w:t>
            </w:r>
            <w:r w:rsidR="00CB2788" w:rsidRPr="009E4861">
              <w:rPr>
                <w:rFonts w:ascii="Times New Roman" w:hAnsi="Times New Roman" w:cs="Times New Roman"/>
                <w:sz w:val="20"/>
                <w:szCs w:val="20"/>
              </w:rPr>
              <w:t xml:space="preserve"> and matching </w:t>
            </w:r>
            <w:r w:rsidR="008E21DF" w:rsidRPr="009E4861">
              <w:rPr>
                <w:rFonts w:ascii="Times New Roman" w:hAnsi="Times New Roman" w:cs="Times New Roman"/>
                <w:sz w:val="20"/>
                <w:szCs w:val="20"/>
              </w:rPr>
              <w:t xml:space="preserve">adjustment </w:t>
            </w:r>
            <w:r w:rsidR="00CB2788" w:rsidRPr="009E4861">
              <w:rPr>
                <w:rFonts w:ascii="Times New Roman" w:hAnsi="Times New Roman" w:cs="Times New Roman"/>
                <w:sz w:val="20"/>
                <w:szCs w:val="20"/>
              </w:rPr>
              <w:t>portfolios</w:t>
            </w:r>
            <w:r w:rsidRPr="009E4861">
              <w:rPr>
                <w:rFonts w:ascii="Times New Roman" w:hAnsi="Times New Roman" w:cs="Times New Roman"/>
                <w:sz w:val="20"/>
                <w:szCs w:val="20"/>
              </w:rPr>
              <w:t>.</w:t>
            </w:r>
          </w:p>
        </w:tc>
      </w:tr>
      <w:tr w:rsidR="00EB206C" w:rsidRPr="00483E15" w:rsidTr="00D56E59">
        <w:trPr>
          <w:ins w:id="292" w:author="Author"/>
        </w:trPr>
        <w:tc>
          <w:tcPr>
            <w:tcW w:w="1668" w:type="dxa"/>
          </w:tcPr>
          <w:p w:rsidR="00EB206C" w:rsidRPr="0054439E" w:rsidRDefault="00EB206C" w:rsidP="00D56E59">
            <w:pPr>
              <w:rPr>
                <w:ins w:id="293" w:author="Author"/>
                <w:rFonts w:ascii="Times New Roman" w:hAnsi="Times New Roman" w:cs="Times New Roman"/>
                <w:sz w:val="20"/>
                <w:szCs w:val="20"/>
              </w:rPr>
            </w:pPr>
            <w:ins w:id="294" w:author="Author">
              <w:r w:rsidRPr="0054439E">
                <w:rPr>
                  <w:rFonts w:ascii="Times New Roman" w:hAnsi="Times New Roman" w:cs="Times New Roman"/>
                  <w:sz w:val="20"/>
                  <w:szCs w:val="20"/>
                </w:rPr>
                <w:t>C07</w:t>
              </w:r>
              <w:r>
                <w:rPr>
                  <w:rFonts w:ascii="Times New Roman" w:hAnsi="Times New Roman" w:cs="Times New Roman"/>
                  <w:sz w:val="20"/>
                  <w:szCs w:val="20"/>
                </w:rPr>
                <w:t>1</w:t>
              </w:r>
              <w:r w:rsidRPr="0054439E">
                <w:rPr>
                  <w:rFonts w:ascii="Times New Roman" w:hAnsi="Times New Roman" w:cs="Times New Roman"/>
                  <w:sz w:val="20"/>
                  <w:szCs w:val="20"/>
                </w:rPr>
                <w:t>0</w:t>
              </w:r>
              <w:r>
                <w:rPr>
                  <w:rFonts w:ascii="Times New Roman" w:hAnsi="Times New Roman" w:cs="Times New Roman"/>
                  <w:sz w:val="20"/>
                  <w:szCs w:val="20"/>
                </w:rPr>
                <w:t>/R0020</w:t>
              </w:r>
            </w:ins>
          </w:p>
        </w:tc>
        <w:tc>
          <w:tcPr>
            <w:tcW w:w="2835" w:type="dxa"/>
          </w:tcPr>
          <w:p w:rsidR="00EB206C" w:rsidRPr="0054439E" w:rsidRDefault="00EB206C" w:rsidP="00D56E59">
            <w:pPr>
              <w:rPr>
                <w:ins w:id="295" w:author="Author"/>
                <w:rFonts w:ascii="Times New Roman" w:hAnsi="Times New Roman" w:cs="Times New Roman"/>
                <w:sz w:val="20"/>
                <w:szCs w:val="20"/>
              </w:rPr>
            </w:pPr>
            <w:ins w:id="296" w:author="Author">
              <w:r w:rsidRPr="0054439E">
                <w:rPr>
                  <w:rFonts w:ascii="Times New Roman" w:hAnsi="Times New Roman" w:cs="Times New Roman"/>
                  <w:sz w:val="20"/>
                  <w:szCs w:val="20"/>
                </w:rPr>
                <w:t>Ring fenced funds/matching adjustment portfolio</w:t>
              </w:r>
              <w:r>
                <w:rPr>
                  <w:rFonts w:ascii="Times New Roman" w:hAnsi="Times New Roman" w:cs="Times New Roman"/>
                  <w:sz w:val="20"/>
                  <w:szCs w:val="20"/>
                </w:rPr>
                <w:t xml:space="preserve"> - </w:t>
              </w:r>
              <w:r w:rsidRPr="00E027AC">
                <w:rPr>
                  <w:rFonts w:ascii="Times New Roman" w:hAnsi="Times New Roman" w:cs="Times New Roman"/>
                  <w:sz w:val="20"/>
                  <w:szCs w:val="20"/>
                </w:rPr>
                <w:t>Adjustment for restricted own fund items in respect of matching adjustment portfolios and ring fenced funds</w:t>
              </w:r>
            </w:ins>
          </w:p>
        </w:tc>
        <w:tc>
          <w:tcPr>
            <w:tcW w:w="4536" w:type="dxa"/>
          </w:tcPr>
          <w:p w:rsidR="00EB206C" w:rsidRPr="0054439E" w:rsidRDefault="00EB206C" w:rsidP="00D56E59">
            <w:pPr>
              <w:rPr>
                <w:ins w:id="297" w:author="Author"/>
                <w:rFonts w:ascii="Times New Roman" w:hAnsi="Times New Roman" w:cs="Times New Roman"/>
                <w:sz w:val="20"/>
                <w:szCs w:val="20"/>
              </w:rPr>
            </w:pPr>
            <w:ins w:id="298" w:author="Author">
              <w:r w:rsidRPr="0054439E">
                <w:rPr>
                  <w:rFonts w:ascii="Times New Roman" w:hAnsi="Times New Roman" w:cs="Times New Roman"/>
                  <w:sz w:val="20"/>
                  <w:szCs w:val="20"/>
                </w:rPr>
                <w:t xml:space="preserve">This is the deduction for </w:t>
              </w:r>
              <w:r>
                <w:rPr>
                  <w:rFonts w:ascii="Times New Roman" w:hAnsi="Times New Roman" w:cs="Times New Roman"/>
                  <w:sz w:val="20"/>
                  <w:szCs w:val="20"/>
                </w:rPr>
                <w:t xml:space="preserve">each </w:t>
              </w:r>
              <w:r w:rsidRPr="0054439E">
                <w:rPr>
                  <w:rFonts w:ascii="Times New Roman" w:hAnsi="Times New Roman" w:cs="Times New Roman"/>
                  <w:sz w:val="20"/>
                  <w:szCs w:val="20"/>
                </w:rPr>
                <w:t>ring-fenced fund</w:t>
              </w:r>
              <w:r>
                <w:rPr>
                  <w:rFonts w:ascii="Times New Roman" w:hAnsi="Times New Roman" w:cs="Times New Roman"/>
                  <w:sz w:val="20"/>
                  <w:szCs w:val="20"/>
                </w:rPr>
                <w:t>/</w:t>
              </w:r>
              <w:r w:rsidRPr="0054439E">
                <w:rPr>
                  <w:rFonts w:ascii="Times New Roman" w:hAnsi="Times New Roman" w:cs="Times New Roman"/>
                  <w:sz w:val="20"/>
                  <w:szCs w:val="20"/>
                </w:rPr>
                <w:t>matching adjustment portfolio.</w:t>
              </w:r>
            </w:ins>
          </w:p>
        </w:tc>
      </w:tr>
      <w:tr w:rsidR="00EE01CA" w:rsidTr="009E4861">
        <w:tc>
          <w:tcPr>
            <w:tcW w:w="9039" w:type="dxa"/>
            <w:gridSpan w:val="3"/>
            <w:tcBorders>
              <w:top w:val="single" w:sz="4" w:space="0" w:color="auto"/>
              <w:left w:val="nil"/>
              <w:bottom w:val="nil"/>
              <w:right w:val="nil"/>
            </w:tcBorders>
          </w:tcPr>
          <w:p w:rsidR="00EE01CA" w:rsidRDefault="00EE01CA" w:rsidP="00EE01CA">
            <w:pPr>
              <w:rPr>
                <w:rFonts w:ascii="Times New Roman" w:hAnsi="Times New Roman" w:cs="Times New Roman"/>
                <w:b/>
                <w:sz w:val="20"/>
                <w:szCs w:val="20"/>
              </w:rPr>
            </w:pPr>
            <w:r>
              <w:rPr>
                <w:rFonts w:ascii="Times New Roman" w:hAnsi="Times New Roman" w:cs="Times New Roman"/>
                <w:b/>
                <w:sz w:val="20"/>
                <w:szCs w:val="20"/>
              </w:rPr>
              <w:t>Calculation of non</w:t>
            </w:r>
            <w:del w:id="299" w:author="Author">
              <w:r w:rsidDel="00E85972">
                <w:rPr>
                  <w:rFonts w:ascii="Times New Roman" w:hAnsi="Times New Roman" w:cs="Times New Roman"/>
                  <w:b/>
                  <w:sz w:val="20"/>
                  <w:szCs w:val="20"/>
                </w:rPr>
                <w:delText>-</w:delText>
              </w:r>
            </w:del>
            <w:ins w:id="300" w:author="Author">
              <w:r w:rsidR="00E85972">
                <w:rPr>
                  <w:rFonts w:ascii="Times New Roman" w:hAnsi="Times New Roman" w:cs="Times New Roman"/>
                  <w:b/>
                  <w:sz w:val="20"/>
                  <w:szCs w:val="20"/>
                </w:rPr>
                <w:t xml:space="preserve"> </w:t>
              </w:r>
            </w:ins>
            <w:r>
              <w:rPr>
                <w:rFonts w:ascii="Times New Roman" w:hAnsi="Times New Roman" w:cs="Times New Roman"/>
                <w:b/>
                <w:sz w:val="20"/>
                <w:szCs w:val="20"/>
              </w:rPr>
              <w:t xml:space="preserve">available own funds at group level (such a calculation has to be done </w:t>
            </w:r>
            <w:del w:id="301" w:author="Author">
              <w:r w:rsidDel="003035F1">
                <w:rPr>
                  <w:rFonts w:ascii="Times New Roman" w:hAnsi="Times New Roman" w:cs="Times New Roman"/>
                  <w:b/>
                  <w:sz w:val="20"/>
                  <w:szCs w:val="20"/>
                </w:rPr>
                <w:delText xml:space="preserve">entity </w:delText>
              </w:r>
            </w:del>
            <w:ins w:id="302" w:author="Author">
              <w:r w:rsidR="003035F1">
                <w:rPr>
                  <w:rFonts w:ascii="Times New Roman" w:hAnsi="Times New Roman" w:cs="Times New Roman"/>
                  <w:b/>
                  <w:sz w:val="20"/>
                  <w:szCs w:val="20"/>
                </w:rPr>
                <w:t xml:space="preserve">undertaking </w:t>
              </w:r>
            </w:ins>
            <w:r>
              <w:rPr>
                <w:rFonts w:ascii="Times New Roman" w:hAnsi="Times New Roman" w:cs="Times New Roman"/>
                <w:b/>
                <w:sz w:val="20"/>
                <w:szCs w:val="20"/>
              </w:rPr>
              <w:t xml:space="preserve">by </w:t>
            </w:r>
            <w:del w:id="303" w:author="Author">
              <w:r w:rsidDel="003035F1">
                <w:rPr>
                  <w:rFonts w:ascii="Times New Roman" w:hAnsi="Times New Roman" w:cs="Times New Roman"/>
                  <w:b/>
                  <w:sz w:val="20"/>
                  <w:szCs w:val="20"/>
                </w:rPr>
                <w:delText>entity</w:delText>
              </w:r>
            </w:del>
            <w:ins w:id="304" w:author="Author">
              <w:r w:rsidR="003035F1">
                <w:rPr>
                  <w:rFonts w:ascii="Times New Roman" w:hAnsi="Times New Roman" w:cs="Times New Roman"/>
                  <w:b/>
                  <w:sz w:val="20"/>
                  <w:szCs w:val="20"/>
                </w:rPr>
                <w:t>undertaking</w:t>
              </w:r>
            </w:ins>
            <w:r>
              <w:rPr>
                <w:rFonts w:ascii="Times New Roman" w:hAnsi="Times New Roman" w:cs="Times New Roman"/>
                <w:b/>
                <w:sz w:val="20"/>
                <w:szCs w:val="20"/>
              </w:rPr>
              <w:t>)</w:t>
            </w:r>
          </w:p>
          <w:p w:rsidR="00EE01CA" w:rsidRDefault="00EE01CA">
            <w:pPr>
              <w:rPr>
                <w:rFonts w:ascii="Times New Roman" w:hAnsi="Times New Roman" w:cs="Times New Roman"/>
                <w:b/>
                <w:sz w:val="20"/>
                <w:szCs w:val="20"/>
              </w:rPr>
            </w:pPr>
          </w:p>
        </w:tc>
      </w:tr>
      <w:tr w:rsidR="00EE01CA" w:rsidTr="009E4861">
        <w:tc>
          <w:tcPr>
            <w:tcW w:w="9039" w:type="dxa"/>
            <w:gridSpan w:val="3"/>
            <w:tcBorders>
              <w:top w:val="nil"/>
              <w:left w:val="nil"/>
              <w:bottom w:val="nil"/>
              <w:right w:val="nil"/>
            </w:tcBorders>
          </w:tcPr>
          <w:p w:rsidR="00EE01CA" w:rsidRDefault="00EE01CA" w:rsidP="00EE01CA">
            <w:pPr>
              <w:rPr>
                <w:rFonts w:ascii="Times New Roman" w:hAnsi="Times New Roman" w:cs="Times New Roman"/>
                <w:b/>
                <w:sz w:val="20"/>
                <w:szCs w:val="20"/>
              </w:rPr>
            </w:pPr>
            <w:r>
              <w:rPr>
                <w:rFonts w:ascii="Times New Roman" w:hAnsi="Times New Roman" w:cs="Times New Roman"/>
                <w:b/>
                <w:sz w:val="20"/>
                <w:szCs w:val="20"/>
              </w:rPr>
              <w:t>Non</w:t>
            </w:r>
            <w:del w:id="305" w:author="Author">
              <w:r w:rsidDel="00E85972">
                <w:rPr>
                  <w:rFonts w:ascii="Times New Roman" w:hAnsi="Times New Roman" w:cs="Times New Roman"/>
                  <w:b/>
                  <w:sz w:val="20"/>
                  <w:szCs w:val="20"/>
                </w:rPr>
                <w:delText>-</w:delText>
              </w:r>
            </w:del>
            <w:ins w:id="306" w:author="Author">
              <w:r w:rsidR="00E85972">
                <w:rPr>
                  <w:rFonts w:ascii="Times New Roman" w:hAnsi="Times New Roman" w:cs="Times New Roman"/>
                  <w:b/>
                  <w:sz w:val="20"/>
                  <w:szCs w:val="20"/>
                </w:rPr>
                <w:t xml:space="preserve"> </w:t>
              </w:r>
            </w:ins>
            <w:r>
              <w:rPr>
                <w:rFonts w:ascii="Times New Roman" w:hAnsi="Times New Roman" w:cs="Times New Roman"/>
                <w:b/>
                <w:sz w:val="20"/>
                <w:szCs w:val="20"/>
              </w:rPr>
              <w:t>available own funds at group level – exceeding the contribution of solo SCR to group SCR</w:t>
            </w:r>
          </w:p>
          <w:p w:rsidR="00EE01CA" w:rsidRDefault="00EE01CA">
            <w:pPr>
              <w:rPr>
                <w:rFonts w:ascii="Times New Roman" w:hAnsi="Times New Roman" w:cs="Times New Roman"/>
                <w:sz w:val="20"/>
                <w:szCs w:val="20"/>
              </w:rPr>
            </w:pPr>
          </w:p>
        </w:tc>
      </w:tr>
      <w:tr w:rsidR="00EE01CA" w:rsidTr="009E4861">
        <w:tc>
          <w:tcPr>
            <w:tcW w:w="1668" w:type="dxa"/>
            <w:hideMark/>
          </w:tcPr>
          <w:p w:rsidR="00EE01CA" w:rsidRDefault="001C5F4B">
            <w:pPr>
              <w:rPr>
                <w:rFonts w:ascii="Times New Roman" w:hAnsi="Times New Roman" w:cs="Times New Roman"/>
                <w:sz w:val="20"/>
                <w:szCs w:val="20"/>
              </w:rPr>
            </w:pPr>
            <w:del w:id="307" w:author="Author">
              <w:r w:rsidDel="00AF522E">
                <w:rPr>
                  <w:rFonts w:ascii="Times New Roman" w:hAnsi="Times New Roman" w:cs="Times New Roman"/>
                  <w:sz w:val="20"/>
                  <w:szCs w:val="20"/>
                </w:rPr>
                <w:delText xml:space="preserve"> </w:delText>
              </w:r>
            </w:del>
            <w:r>
              <w:rPr>
                <w:rFonts w:ascii="Times New Roman" w:hAnsi="Times New Roman" w:cs="Times New Roman"/>
                <w:sz w:val="20"/>
                <w:szCs w:val="20"/>
              </w:rPr>
              <w:t>C07</w:t>
            </w:r>
            <w:del w:id="308" w:author="Author">
              <w:r w:rsidDel="00AF522E">
                <w:rPr>
                  <w:rFonts w:ascii="Times New Roman" w:hAnsi="Times New Roman" w:cs="Times New Roman"/>
                  <w:sz w:val="20"/>
                  <w:szCs w:val="20"/>
                </w:rPr>
                <w:delText>7</w:delText>
              </w:r>
            </w:del>
            <w:ins w:id="309" w:author="Author">
              <w:r w:rsidR="00AF522E">
                <w:rPr>
                  <w:rFonts w:ascii="Times New Roman" w:hAnsi="Times New Roman" w:cs="Times New Roman"/>
                  <w:sz w:val="20"/>
                  <w:szCs w:val="20"/>
                </w:rPr>
                <w:t>2</w:t>
              </w:r>
            </w:ins>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(A130.1:A130.n)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Related (Re)insurance undertak</w:t>
            </w:r>
            <w:r w:rsidR="001C5F4B">
              <w:rPr>
                <w:rFonts w:ascii="Times New Roman" w:hAnsi="Times New Roman" w:cs="Times New Roman"/>
                <w:sz w:val="20"/>
                <w:szCs w:val="20"/>
              </w:rPr>
              <w:t>ings, Insurance Holding Company</w:t>
            </w:r>
            <w:r>
              <w:rPr>
                <w:rFonts w:ascii="Times New Roman" w:hAnsi="Times New Roman" w:cs="Times New Roman"/>
                <w:sz w:val="20"/>
                <w:szCs w:val="20"/>
              </w:rPr>
              <w:t xml:space="preserve">, </w:t>
            </w:r>
            <w:r w:rsidR="001C5F4B">
              <w:rPr>
                <w:rFonts w:ascii="Times New Roman" w:hAnsi="Times New Roman" w:cs="Times New Roman"/>
                <w:sz w:val="20"/>
                <w:szCs w:val="20"/>
              </w:rPr>
              <w:t>Mixed F</w:t>
            </w:r>
            <w:r>
              <w:rPr>
                <w:rFonts w:ascii="Times New Roman" w:hAnsi="Times New Roman" w:cs="Times New Roman"/>
                <w:sz w:val="20"/>
                <w:szCs w:val="20"/>
              </w:rPr>
              <w:t xml:space="preserve">inancial </w:t>
            </w:r>
            <w:r w:rsidR="001C5F4B">
              <w:rPr>
                <w:rFonts w:ascii="Times New Roman" w:hAnsi="Times New Roman" w:cs="Times New Roman"/>
                <w:sz w:val="20"/>
                <w:szCs w:val="20"/>
              </w:rPr>
              <w:t>H</w:t>
            </w:r>
            <w:r>
              <w:rPr>
                <w:rFonts w:ascii="Times New Roman" w:hAnsi="Times New Roman" w:cs="Times New Roman"/>
                <w:sz w:val="20"/>
                <w:szCs w:val="20"/>
              </w:rPr>
              <w:t xml:space="preserve">olding </w:t>
            </w:r>
            <w:r w:rsidR="001C5F4B">
              <w:rPr>
                <w:rFonts w:ascii="Times New Roman" w:hAnsi="Times New Roman" w:cs="Times New Roman"/>
                <w:sz w:val="20"/>
                <w:szCs w:val="20"/>
              </w:rPr>
              <w:t>C</w:t>
            </w:r>
            <w:r>
              <w:rPr>
                <w:rFonts w:ascii="Times New Roman" w:hAnsi="Times New Roman" w:cs="Times New Roman"/>
                <w:sz w:val="20"/>
                <w:szCs w:val="20"/>
              </w:rPr>
              <w:t>ompany, ancillary entities and SVP  included in the scope of the group calculation</w:t>
            </w:r>
          </w:p>
        </w:tc>
        <w:tc>
          <w:tcPr>
            <w:tcW w:w="4536" w:type="dxa"/>
            <w:hideMark/>
          </w:tcPr>
          <w:p w:rsidR="00EE01CA" w:rsidRDefault="00EE01CA" w:rsidP="003035F1">
            <w:pPr>
              <w:rPr>
                <w:rFonts w:ascii="Times New Roman" w:hAnsi="Times New Roman" w:cs="Times New Roman"/>
                <w:sz w:val="20"/>
                <w:szCs w:val="20"/>
              </w:rPr>
            </w:pPr>
            <w:r>
              <w:rPr>
                <w:rFonts w:ascii="Times New Roman" w:hAnsi="Times New Roman" w:cs="Times New Roman"/>
                <w:sz w:val="20"/>
                <w:szCs w:val="20"/>
              </w:rPr>
              <w:t xml:space="preserve">Name of </w:t>
            </w:r>
            <w:del w:id="310" w:author="Author">
              <w:r w:rsidDel="003035F1">
                <w:rPr>
                  <w:rFonts w:ascii="Times New Roman" w:hAnsi="Times New Roman" w:cs="Times New Roman"/>
                  <w:sz w:val="20"/>
                  <w:szCs w:val="20"/>
                </w:rPr>
                <w:delText>entity</w:delText>
              </w:r>
            </w:del>
            <w:ins w:id="311" w:author="Author">
              <w:r w:rsidR="003035F1">
                <w:rPr>
                  <w:rFonts w:ascii="Times New Roman" w:hAnsi="Times New Roman" w:cs="Times New Roman"/>
                  <w:sz w:val="20"/>
                  <w:szCs w:val="20"/>
                </w:rPr>
                <w:t>undertaking</w:t>
              </w:r>
            </w:ins>
          </w:p>
        </w:tc>
      </w:tr>
      <w:tr w:rsidR="00EE01CA" w:rsidTr="009E4861">
        <w:tc>
          <w:tcPr>
            <w:tcW w:w="1668" w:type="dxa"/>
            <w:hideMark/>
          </w:tcPr>
          <w:p w:rsidR="00EE01CA" w:rsidRDefault="001C5F4B">
            <w:pPr>
              <w:rPr>
                <w:rFonts w:ascii="Times New Roman" w:hAnsi="Times New Roman" w:cs="Times New Roman"/>
                <w:sz w:val="20"/>
                <w:szCs w:val="20"/>
              </w:rPr>
            </w:pPr>
            <w:r>
              <w:rPr>
                <w:rFonts w:ascii="Times New Roman" w:hAnsi="Times New Roman" w:cs="Times New Roman"/>
                <w:sz w:val="20"/>
                <w:szCs w:val="20"/>
              </w:rPr>
              <w:t>C07</w:t>
            </w:r>
            <w:ins w:id="312" w:author="Author">
              <w:r w:rsidR="00AF522E">
                <w:rPr>
                  <w:rFonts w:ascii="Times New Roman" w:hAnsi="Times New Roman" w:cs="Times New Roman"/>
                  <w:sz w:val="20"/>
                  <w:szCs w:val="20"/>
                </w:rPr>
                <w:t>3</w:t>
              </w:r>
            </w:ins>
            <w:del w:id="313" w:author="Author">
              <w:r w:rsidDel="00AF522E">
                <w:rPr>
                  <w:rFonts w:ascii="Times New Roman" w:hAnsi="Times New Roman" w:cs="Times New Roman"/>
                  <w:sz w:val="20"/>
                  <w:szCs w:val="20"/>
                </w:rPr>
                <w:delText>8</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(B130.1:B130.n)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Country </w:t>
            </w:r>
          </w:p>
        </w:tc>
        <w:tc>
          <w:tcPr>
            <w:tcW w:w="4536" w:type="dxa"/>
            <w:hideMark/>
          </w:tcPr>
          <w:p w:rsidR="00EE01CA" w:rsidRDefault="00ED0477">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t>
            </w:r>
            <w:r w:rsidR="00EE01CA">
              <w:rPr>
                <w:rFonts w:ascii="Times New Roman" w:hAnsi="Times New Roman" w:cs="Times New Roman"/>
                <w:sz w:val="20"/>
                <w:szCs w:val="20"/>
              </w:rPr>
              <w:t>where the entity has its head office</w:t>
            </w:r>
          </w:p>
        </w:tc>
      </w:tr>
      <w:tr w:rsidR="00EE01CA" w:rsidTr="009E4861">
        <w:tc>
          <w:tcPr>
            <w:tcW w:w="1668" w:type="dxa"/>
            <w:hideMark/>
          </w:tcPr>
          <w:p w:rsidR="00EE01CA" w:rsidRDefault="001C5F4B">
            <w:pPr>
              <w:rPr>
                <w:rFonts w:ascii="Times New Roman" w:hAnsi="Times New Roman" w:cs="Times New Roman"/>
                <w:sz w:val="20"/>
                <w:szCs w:val="20"/>
              </w:rPr>
            </w:pPr>
            <w:r>
              <w:rPr>
                <w:rFonts w:ascii="Times New Roman" w:hAnsi="Times New Roman" w:cs="Times New Roman"/>
                <w:sz w:val="20"/>
                <w:szCs w:val="20"/>
              </w:rPr>
              <w:t>C07</w:t>
            </w:r>
            <w:ins w:id="314" w:author="Author">
              <w:r w:rsidR="00AF522E">
                <w:rPr>
                  <w:rFonts w:ascii="Times New Roman" w:hAnsi="Times New Roman" w:cs="Times New Roman"/>
                  <w:sz w:val="20"/>
                  <w:szCs w:val="20"/>
                </w:rPr>
                <w:t>4</w:t>
              </w:r>
            </w:ins>
            <w:del w:id="315" w:author="Author">
              <w:r w:rsidDel="00AF522E">
                <w:rPr>
                  <w:rFonts w:ascii="Times New Roman" w:hAnsi="Times New Roman" w:cs="Times New Roman"/>
                  <w:sz w:val="20"/>
                  <w:szCs w:val="20"/>
                </w:rPr>
                <w:delText>9</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(C130.1:C130.n)</w:t>
            </w:r>
          </w:p>
        </w:tc>
        <w:tc>
          <w:tcPr>
            <w:tcW w:w="2835"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Contribution of solo SCR to Group SCR</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rPr>
              <w:t xml:space="preserve">If the method </w:t>
            </w:r>
            <w:r w:rsidR="00ED0477">
              <w:rPr>
                <w:rFonts w:ascii="Times New Roman" w:hAnsi="Times New Roman" w:cs="Times New Roman"/>
                <w:sz w:val="20"/>
                <w:szCs w:val="20"/>
              </w:rPr>
              <w:t xml:space="preserve">1 </w:t>
            </w:r>
            <w:r>
              <w:rPr>
                <w:rFonts w:ascii="Times New Roman" w:hAnsi="Times New Roman" w:cs="Times New Roman"/>
                <w:sz w:val="20"/>
                <w:szCs w:val="20"/>
              </w:rPr>
              <w:t>is applied, the contribution of a subsidiary undertaking to the group should be calculated according the formula:</w:t>
            </w:r>
            <w:r>
              <w:rPr>
                <w:rFonts w:ascii="Times New Roman" w:hAnsi="Times New Roman" w:cs="Times New Roman"/>
                <w:sz w:val="20"/>
                <w:szCs w:val="20"/>
                <w:lang w:eastAsia="de-DE"/>
              </w:rPr>
              <w:t xml:space="preserve"> </w:t>
            </w:r>
          </w:p>
          <w:p w:rsidR="00EE01CA" w:rsidRDefault="00EE01CA" w:rsidP="009E4861">
            <w:pPr>
              <w:jc w:val="both"/>
              <w:rPr>
                <w:rFonts w:ascii="Times New Roman" w:hAnsi="Times New Roman" w:cs="Times New Roman"/>
                <w:sz w:val="20"/>
                <w:szCs w:val="20"/>
                <w:vertAlign w:val="superscript"/>
                <w:lang w:eastAsia="de-DE"/>
              </w:rPr>
            </w:pPr>
            <w:r w:rsidRPr="003035F1">
              <w:rPr>
                <w:rFonts w:ascii="Times New Roman" w:hAnsi="Times New Roman" w:cs="Times New Roman"/>
                <w:sz w:val="20"/>
                <w:szCs w:val="20"/>
                <w:lang w:eastAsia="de-DE"/>
              </w:rPr>
              <w:t>Contr</w:t>
            </w:r>
            <w:r w:rsidRPr="003035F1">
              <w:rPr>
                <w:rFonts w:ascii="Times New Roman" w:hAnsi="Times New Roman" w:cs="Times New Roman"/>
                <w:sz w:val="20"/>
                <w:szCs w:val="20"/>
                <w:vertAlign w:val="subscript"/>
                <w:lang w:eastAsia="de-DE"/>
              </w:rPr>
              <w:t>j</w:t>
            </w:r>
            <w:r w:rsidRPr="003035F1">
              <w:rPr>
                <w:rFonts w:ascii="Times New Roman" w:hAnsi="Times New Roman" w:cs="Times New Roman"/>
                <w:sz w:val="20"/>
                <w:szCs w:val="20"/>
                <w:lang w:eastAsia="de-DE"/>
              </w:rPr>
              <w:t xml:space="preserve"> = SCR</w:t>
            </w:r>
            <w:r w:rsidRPr="003035F1">
              <w:rPr>
                <w:rFonts w:ascii="Times New Roman" w:hAnsi="Times New Roman" w:cs="Times New Roman"/>
                <w:sz w:val="20"/>
                <w:szCs w:val="20"/>
                <w:vertAlign w:val="subscript"/>
                <w:lang w:eastAsia="de-DE"/>
              </w:rPr>
              <w:t>j</w:t>
            </w:r>
            <w:r w:rsidRPr="003035F1">
              <w:rPr>
                <w:rFonts w:ascii="Times New Roman" w:hAnsi="Times New Roman" w:cs="Times New Roman"/>
                <w:sz w:val="20"/>
                <w:szCs w:val="20"/>
                <w:lang w:eastAsia="de-DE"/>
              </w:rPr>
              <w:t xml:space="preserve"> × SCR </w:t>
            </w:r>
            <w:r w:rsidRPr="003035F1">
              <w:rPr>
                <w:rFonts w:ascii="Times New Roman" w:hAnsi="Times New Roman" w:cs="Times New Roman"/>
                <w:sz w:val="20"/>
                <w:szCs w:val="20"/>
                <w:vertAlign w:val="superscript"/>
                <w:lang w:eastAsia="de-DE"/>
              </w:rPr>
              <w:t>fully consolidated</w:t>
            </w:r>
            <w:ins w:id="316" w:author="Author">
              <w:r w:rsidR="003035F1" w:rsidRPr="003035F1">
                <w:rPr>
                  <w:rFonts w:ascii="Times New Roman" w:hAnsi="Times New Roman" w:cs="Times New Roman"/>
                  <w:sz w:val="20"/>
                  <w:szCs w:val="20"/>
                  <w:vertAlign w:val="superscript"/>
                  <w:lang w:eastAsia="de-DE"/>
                </w:rPr>
                <w:t xml:space="preserve"> d</w:t>
              </w:r>
              <w:r w:rsidR="003035F1">
                <w:rPr>
                  <w:rFonts w:ascii="Times New Roman" w:hAnsi="Times New Roman" w:cs="Times New Roman"/>
                  <w:sz w:val="20"/>
                  <w:szCs w:val="20"/>
                  <w:vertAlign w:val="superscript"/>
                  <w:lang w:eastAsia="de-DE"/>
                </w:rPr>
                <w:t>iversified</w:t>
              </w:r>
            </w:ins>
            <w:r>
              <w:rPr>
                <w:rFonts w:ascii="Times New Roman" w:hAnsi="Times New Roman" w:cs="Times New Roman"/>
                <w:sz w:val="20"/>
                <w:szCs w:val="20"/>
                <w:lang w:eastAsia="de-DE"/>
              </w:rPr>
              <w:t>/∑</w:t>
            </w:r>
            <w:r>
              <w:rPr>
                <w:rFonts w:ascii="Times New Roman" w:hAnsi="Times New Roman" w:cs="Times New Roman"/>
                <w:sz w:val="20"/>
                <w:szCs w:val="20"/>
                <w:vertAlign w:val="subscript"/>
                <w:lang w:eastAsia="de-DE"/>
              </w:rPr>
              <w:t>i</w:t>
            </w:r>
            <w:r>
              <w:rPr>
                <w:rFonts w:ascii="Times New Roman" w:hAnsi="Times New Roman" w:cs="Times New Roman"/>
                <w:sz w:val="20"/>
                <w:szCs w:val="20"/>
                <w:lang w:eastAsia="de-DE"/>
              </w:rPr>
              <w:t xml:space="preserve"> 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 xml:space="preserve">solo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xml:space="preserve">Where: </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SCR</w:t>
            </w:r>
            <w:r>
              <w:rPr>
                <w:rFonts w:ascii="Times New Roman" w:hAnsi="Times New Roman" w:cs="Times New Roman"/>
                <w:sz w:val="20"/>
                <w:szCs w:val="20"/>
                <w:vertAlign w:val="subscript"/>
                <w:lang w:eastAsia="de-DE"/>
              </w:rPr>
              <w:t>i</w:t>
            </w:r>
            <w:r>
              <w:rPr>
                <w:rFonts w:ascii="Times New Roman" w:hAnsi="Times New Roman" w:cs="Times New Roman"/>
                <w:sz w:val="20"/>
                <w:szCs w:val="20"/>
                <w:vertAlign w:val="superscript"/>
                <w:lang w:eastAsia="de-DE"/>
              </w:rPr>
              <w:t>solo</w:t>
            </w:r>
            <w:r>
              <w:rPr>
                <w:rFonts w:ascii="Times New Roman" w:hAnsi="Times New Roman" w:cs="Times New Roman"/>
                <w:sz w:val="20"/>
                <w:szCs w:val="20"/>
                <w:lang w:eastAsia="de-DE"/>
              </w:rPr>
              <w:t xml:space="preserve"> is the solo SCR of the parent undertaking and each insurance, reinsurance and intermediate insurance holding and mixed financial holding company over which a dominant influence is exercised and that are included in the SCR fully consolidated</w:t>
            </w:r>
          </w:p>
          <w:p w:rsidR="00EE01CA" w:rsidRDefault="00EE01C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 SCR</w:t>
            </w:r>
            <w:r>
              <w:rPr>
                <w:rFonts w:ascii="Times New Roman" w:hAnsi="Times New Roman" w:cs="Times New Roman"/>
                <w:sz w:val="20"/>
                <w:szCs w:val="20"/>
                <w:vertAlign w:val="subscript"/>
                <w:lang w:eastAsia="de-DE"/>
              </w:rPr>
              <w:t>j</w:t>
            </w:r>
            <w:r>
              <w:rPr>
                <w:rFonts w:ascii="Times New Roman" w:hAnsi="Times New Roman" w:cs="Times New Roman"/>
                <w:sz w:val="20"/>
                <w:szCs w:val="20"/>
                <w:lang w:eastAsia="de-DE"/>
              </w:rPr>
              <w:t xml:space="preserve"> is the solo SCR of the entity j</w:t>
            </w:r>
          </w:p>
          <w:p w:rsidR="003035F1" w:rsidRPr="00E508E6" w:rsidRDefault="00EE01CA" w:rsidP="003035F1">
            <w:pPr>
              <w:jc w:val="both"/>
              <w:rPr>
                <w:ins w:id="317" w:author="Author"/>
                <w:rFonts w:ascii="Times New Roman" w:hAnsi="Times New Roman" w:cs="Times New Roman"/>
                <w:sz w:val="20"/>
                <w:szCs w:val="20"/>
                <w:lang w:eastAsia="de-DE"/>
              </w:rPr>
            </w:pPr>
            <w:r>
              <w:rPr>
                <w:rFonts w:ascii="Times New Roman" w:hAnsi="Times New Roman" w:cs="Times New Roman"/>
                <w:sz w:val="20"/>
                <w:szCs w:val="20"/>
                <w:lang w:eastAsia="de-DE"/>
              </w:rPr>
              <w:t>- the ratio is the proportional adjustment due to the recognition of diversification effects in the part fully consolidated</w:t>
            </w:r>
            <w:ins w:id="318" w:author="Author">
              <w:r w:rsidR="003035F1">
                <w:rPr>
                  <w:rFonts w:ascii="Times New Roman" w:hAnsi="Times New Roman" w:cs="Times New Roman"/>
                  <w:sz w:val="20"/>
                  <w:szCs w:val="20"/>
                  <w:lang w:eastAsia="de-DE"/>
                </w:rPr>
                <w:t xml:space="preserve"> </w:t>
              </w:r>
              <w:r w:rsidR="003035F1" w:rsidRPr="00B61655">
                <w:rPr>
                  <w:rFonts w:ascii="Times New Roman" w:hAnsi="Times New Roman" w:cs="Times New Roman"/>
                  <w:sz w:val="20"/>
                  <w:szCs w:val="20"/>
                  <w:highlight w:val="yellow"/>
                  <w:lang w:eastAsia="de-DE"/>
                </w:rPr>
                <w:t xml:space="preserve">(in the case where the SCR diversified (numerator) calculated in accordance to art 336(a) of the Delegated Regulation </w:t>
              </w:r>
              <w:r w:rsidR="003035F1">
                <w:rPr>
                  <w:rFonts w:ascii="Times New Roman" w:hAnsi="Times New Roman" w:cs="Times New Roman"/>
                  <w:sz w:val="20"/>
                  <w:szCs w:val="20"/>
                  <w:highlight w:val="yellow"/>
                  <w:lang w:eastAsia="de-DE"/>
                </w:rPr>
                <w:t xml:space="preserve">(EU) 2015/35 </w:t>
              </w:r>
              <w:r w:rsidR="003035F1" w:rsidRPr="00B61655">
                <w:rPr>
                  <w:rFonts w:ascii="Times New Roman" w:hAnsi="Times New Roman" w:cs="Times New Roman"/>
                  <w:sz w:val="20"/>
                  <w:szCs w:val="20"/>
                  <w:highlight w:val="yellow"/>
                  <w:lang w:eastAsia="de-DE"/>
                </w:rPr>
                <w:t>is greater than the sum of the individual SCR of the participating undertaking and each related insurance and reinsurance undertaking included in the calculation of the SCR diversified (denominator) the value of the ratio is capped to 1).</w:t>
              </w:r>
            </w:ins>
          </w:p>
          <w:p w:rsidR="00EE01CA" w:rsidRDefault="00EE01CA">
            <w:pPr>
              <w:jc w:val="both"/>
              <w:rPr>
                <w:rFonts w:ascii="Times New Roman" w:hAnsi="Times New Roman" w:cs="Times New Roman"/>
                <w:sz w:val="20"/>
                <w:szCs w:val="20"/>
                <w:lang w:eastAsia="de-DE"/>
              </w:rPr>
            </w:pPr>
            <w:del w:id="319" w:author="Author">
              <w:r w:rsidDel="003035F1">
                <w:rPr>
                  <w:rFonts w:ascii="Times New Roman" w:hAnsi="Times New Roman" w:cs="Times New Roman"/>
                  <w:sz w:val="20"/>
                  <w:szCs w:val="20"/>
                  <w:lang w:eastAsia="de-DE"/>
                </w:rPr>
                <w:delText>.</w:delText>
              </w:r>
            </w:del>
          </w:p>
          <w:p w:rsidR="00EE01CA" w:rsidRDefault="00EE01CA">
            <w:pPr>
              <w:rPr>
                <w:rFonts w:ascii="Times New Roman" w:hAnsi="Times New Roman" w:cs="Times New Roman"/>
                <w:sz w:val="20"/>
                <w:szCs w:val="20"/>
              </w:rPr>
            </w:pPr>
            <w:r>
              <w:rPr>
                <w:rFonts w:ascii="Times New Roman" w:hAnsi="Times New Roman" w:cs="Times New Roman"/>
                <w:sz w:val="20"/>
                <w:szCs w:val="20"/>
              </w:rPr>
              <w:t>The assessment of non</w:t>
            </w:r>
            <w:del w:id="320" w:author="Author">
              <w:r w:rsidDel="00E85972">
                <w:rPr>
                  <w:rFonts w:ascii="Times New Roman" w:hAnsi="Times New Roman" w:cs="Times New Roman"/>
                  <w:sz w:val="20"/>
                  <w:szCs w:val="20"/>
                </w:rPr>
                <w:delText>-</w:delText>
              </w:r>
            </w:del>
            <w:ins w:id="321"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own funds should be made also for own funds in non</w:t>
            </w:r>
            <w:del w:id="322" w:author="Author">
              <w:r w:rsidDel="00E85972">
                <w:rPr>
                  <w:rFonts w:ascii="Times New Roman" w:hAnsi="Times New Roman" w:cs="Times New Roman"/>
                  <w:sz w:val="20"/>
                  <w:szCs w:val="20"/>
                </w:rPr>
                <w:delText>-</w:delText>
              </w:r>
            </w:del>
            <w:ins w:id="323" w:author="Author">
              <w:r w:rsidR="00E85972">
                <w:rPr>
                  <w:rFonts w:ascii="Times New Roman" w:hAnsi="Times New Roman" w:cs="Times New Roman"/>
                  <w:sz w:val="20"/>
                  <w:szCs w:val="20"/>
                </w:rPr>
                <w:t xml:space="preserve"> </w:t>
              </w:r>
            </w:ins>
            <w:r>
              <w:rPr>
                <w:rFonts w:ascii="Times New Roman" w:hAnsi="Times New Roman" w:cs="Times New Roman"/>
                <w:sz w:val="20"/>
                <w:szCs w:val="20"/>
              </w:rPr>
              <w:t>controlled undertakings taking into account the proportionality principle.</w:t>
            </w:r>
          </w:p>
          <w:p w:rsidR="00EE01CA" w:rsidRDefault="00EE01CA">
            <w:pPr>
              <w:rPr>
                <w:rFonts w:ascii="Times New Roman" w:hAnsi="Times New Roman" w:cs="Times New Roman"/>
                <w:sz w:val="20"/>
                <w:szCs w:val="20"/>
                <w:lang w:eastAsia="de-DE"/>
              </w:rPr>
            </w:pPr>
            <w:r>
              <w:rPr>
                <w:rFonts w:ascii="Times New Roman" w:hAnsi="Times New Roman" w:cs="Times New Roman"/>
                <w:sz w:val="20"/>
                <w:szCs w:val="20"/>
                <w:lang w:eastAsia="de-DE"/>
              </w:rPr>
              <w:t>For method 2 the contribution of the related undertaking to the group SCR is the proportional share of the individual SCR.</w:t>
            </w:r>
          </w:p>
        </w:tc>
      </w:tr>
      <w:tr w:rsidR="00EE01CA" w:rsidTr="009E4861">
        <w:tc>
          <w:tcPr>
            <w:tcW w:w="1668" w:type="dxa"/>
            <w:hideMark/>
          </w:tcPr>
          <w:p w:rsidR="00EE01CA" w:rsidRDefault="00EE01CA">
            <w:pPr>
              <w:rPr>
                <w:rFonts w:ascii="Times New Roman" w:hAnsi="Times New Roman" w:cs="Times New Roman"/>
                <w:sz w:val="20"/>
                <w:szCs w:val="20"/>
              </w:rPr>
            </w:pPr>
            <w:r>
              <w:rPr>
                <w:rFonts w:ascii="Times New Roman" w:hAnsi="Times New Roman" w:cs="Times New Roman"/>
                <w:sz w:val="20"/>
                <w:szCs w:val="20"/>
              </w:rPr>
              <w:t>C0</w:t>
            </w:r>
            <w:ins w:id="324" w:author="Author">
              <w:r w:rsidR="00AF522E">
                <w:rPr>
                  <w:rFonts w:ascii="Times New Roman" w:hAnsi="Times New Roman" w:cs="Times New Roman"/>
                  <w:sz w:val="20"/>
                  <w:szCs w:val="20"/>
                </w:rPr>
                <w:t>75</w:t>
              </w:r>
            </w:ins>
            <w:del w:id="325" w:author="Author">
              <w:r w:rsidR="001C5F4B" w:rsidDel="00AF522E">
                <w:rPr>
                  <w:rFonts w:ascii="Times New Roman" w:hAnsi="Times New Roman" w:cs="Times New Roman"/>
                  <w:sz w:val="20"/>
                  <w:szCs w:val="20"/>
                </w:rPr>
                <w:delText>80</w:delText>
              </w:r>
            </w:del>
            <w:r>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D130.1:D130.n</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del w:id="326" w:author="Author">
              <w:r w:rsidDel="00924588">
                <w:rPr>
                  <w:rFonts w:ascii="Times New Roman" w:hAnsi="Times New Roman" w:cs="Times New Roman"/>
                  <w:sz w:val="20"/>
                  <w:szCs w:val="20"/>
                </w:rPr>
                <w:delText>-</w:delText>
              </w:r>
            </w:del>
            <w:ins w:id="327" w:author="Author">
              <w:r w:rsidR="00924588">
                <w:rPr>
                  <w:rFonts w:ascii="Times New Roman" w:hAnsi="Times New Roman" w:cs="Times New Roman"/>
                  <w:sz w:val="20"/>
                  <w:szCs w:val="20"/>
                </w:rPr>
                <w:t xml:space="preserve"> </w:t>
              </w:r>
            </w:ins>
            <w:r>
              <w:rPr>
                <w:rFonts w:ascii="Times New Roman" w:hAnsi="Times New Roman" w:cs="Times New Roman"/>
                <w:sz w:val="20"/>
                <w:szCs w:val="20"/>
              </w:rPr>
              <w:t xml:space="preserve">available minority interests </w:t>
            </w:r>
          </w:p>
        </w:tc>
        <w:tc>
          <w:tcPr>
            <w:tcW w:w="4536" w:type="dxa"/>
            <w:hideMark/>
          </w:tcPr>
          <w:p w:rsidR="00EE01CA" w:rsidRPr="00924588" w:rsidRDefault="00EE01CA" w:rsidP="00E85972">
            <w:pPr>
              <w:rPr>
                <w:rFonts w:ascii="Times New Roman" w:hAnsi="Times New Roman" w:cs="Times New Roman"/>
                <w:sz w:val="20"/>
                <w:szCs w:val="20"/>
              </w:rPr>
            </w:pPr>
            <w:r w:rsidRPr="00924588">
              <w:rPr>
                <w:rFonts w:ascii="Times New Roman" w:hAnsi="Times New Roman" w:cs="Times New Roman"/>
                <w:sz w:val="20"/>
                <w:szCs w:val="20"/>
              </w:rPr>
              <w:t>Non</w:t>
            </w:r>
            <w:del w:id="328" w:author="Author">
              <w:r w:rsidRPr="00924588" w:rsidDel="00924588">
                <w:rPr>
                  <w:rFonts w:ascii="Times New Roman" w:hAnsi="Times New Roman" w:cs="Times New Roman"/>
                  <w:sz w:val="20"/>
                  <w:szCs w:val="20"/>
                </w:rPr>
                <w:delText>-</w:delText>
              </w:r>
            </w:del>
            <w:ins w:id="329" w:author="Author">
              <w:r w:rsidR="00924588">
                <w:rPr>
                  <w:rFonts w:ascii="Times New Roman" w:hAnsi="Times New Roman" w:cs="Times New Roman"/>
                  <w:sz w:val="20"/>
                  <w:szCs w:val="20"/>
                </w:rPr>
                <w:t xml:space="preserve"> </w:t>
              </w:r>
            </w:ins>
            <w:r w:rsidRPr="00924588">
              <w:rPr>
                <w:rFonts w:ascii="Times New Roman" w:hAnsi="Times New Roman" w:cs="Times New Roman"/>
                <w:sz w:val="20"/>
                <w:szCs w:val="20"/>
              </w:rPr>
              <w:t>available minority interests, when the method</w:t>
            </w:r>
            <w:r w:rsidR="00ED0477" w:rsidRPr="00924588">
              <w:rPr>
                <w:rFonts w:ascii="Times New Roman" w:hAnsi="Times New Roman" w:cs="Times New Roman"/>
                <w:sz w:val="20"/>
                <w:szCs w:val="20"/>
              </w:rPr>
              <w:t xml:space="preserve"> 1</w:t>
            </w:r>
            <w:r w:rsidRPr="00924588">
              <w:rPr>
                <w:rFonts w:ascii="Times New Roman" w:hAnsi="Times New Roman" w:cs="Times New Roman"/>
                <w:sz w:val="20"/>
                <w:szCs w:val="20"/>
              </w:rPr>
              <w:t xml:space="preserve"> is applied, that is any minority interests in the eligible own funds </w:t>
            </w:r>
            <w:r w:rsidRPr="00924588">
              <w:rPr>
                <w:rFonts w:ascii="Times New Roman" w:hAnsi="Times New Roman" w:cs="Times New Roman"/>
                <w:sz w:val="20"/>
                <w:szCs w:val="20"/>
                <w:lang w:val="en-US"/>
              </w:rPr>
              <w:t>(after deducting other non</w:t>
            </w:r>
            <w:del w:id="330" w:author="Author">
              <w:r w:rsidRPr="00924588" w:rsidDel="00E85972">
                <w:rPr>
                  <w:rFonts w:ascii="Times New Roman" w:hAnsi="Times New Roman" w:cs="Times New Roman"/>
                  <w:sz w:val="20"/>
                  <w:szCs w:val="20"/>
                  <w:lang w:val="en-US"/>
                </w:rPr>
                <w:delText>-</w:delText>
              </w:r>
            </w:del>
            <w:ins w:id="331" w:author="Author">
              <w:r w:rsidR="00E85972">
                <w:rPr>
                  <w:rFonts w:ascii="Times New Roman" w:hAnsi="Times New Roman" w:cs="Times New Roman"/>
                  <w:sz w:val="20"/>
                  <w:szCs w:val="20"/>
                  <w:lang w:val="en-US"/>
                </w:rPr>
                <w:t xml:space="preserve"> </w:t>
              </w:r>
            </w:ins>
            <w:r w:rsidRPr="00924588">
              <w:rPr>
                <w:rFonts w:ascii="Times New Roman" w:hAnsi="Times New Roman" w:cs="Times New Roman"/>
                <w:sz w:val="20"/>
                <w:szCs w:val="20"/>
                <w:lang w:val="en-US"/>
              </w:rPr>
              <w:t xml:space="preserve">available own funds) </w:t>
            </w:r>
            <w:r w:rsidRPr="00924588">
              <w:rPr>
                <w:rFonts w:ascii="Times New Roman" w:hAnsi="Times New Roman" w:cs="Times New Roman"/>
                <w:sz w:val="20"/>
                <w:szCs w:val="20"/>
              </w:rPr>
              <w:t xml:space="preserve"> of (re) insurance subsidiary exceeding the contribution of the solo SCR to the group SCR. </w:t>
            </w:r>
          </w:p>
        </w:tc>
      </w:tr>
      <w:tr w:rsidR="00EE01CA" w:rsidTr="009E4861">
        <w:tc>
          <w:tcPr>
            <w:tcW w:w="1668" w:type="dxa"/>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ins w:id="332" w:author="Author">
              <w:r w:rsidR="00AF522E">
                <w:rPr>
                  <w:rFonts w:ascii="Times New Roman" w:hAnsi="Times New Roman" w:cs="Times New Roman"/>
                  <w:sz w:val="20"/>
                  <w:szCs w:val="20"/>
                </w:rPr>
                <w:t>76</w:t>
              </w:r>
            </w:ins>
            <w:del w:id="333" w:author="Author">
              <w:r w:rsidDel="00AF522E">
                <w:rPr>
                  <w:rFonts w:ascii="Times New Roman" w:hAnsi="Times New Roman" w:cs="Times New Roman"/>
                  <w:sz w:val="20"/>
                  <w:szCs w:val="20"/>
                </w:rPr>
                <w:delText>81</w:delText>
              </w:r>
            </w:del>
            <w:r>
              <w:rPr>
                <w:rFonts w:ascii="Times New Roman" w:hAnsi="Times New Roman" w:cs="Times New Roman"/>
                <w:sz w:val="20"/>
                <w:szCs w:val="20"/>
              </w:rPr>
              <w:t>0</w:t>
            </w:r>
          </w:p>
        </w:tc>
        <w:tc>
          <w:tcPr>
            <w:tcW w:w="2835" w:type="dxa"/>
          </w:tcPr>
          <w:p w:rsidR="00EE01CA" w:rsidRDefault="00287797" w:rsidP="009E4861">
            <w:pPr>
              <w:tabs>
                <w:tab w:val="center" w:pos="1309"/>
              </w:tabs>
              <w:rPr>
                <w:rFonts w:ascii="Times New Roman" w:hAnsi="Times New Roman" w:cs="Times New Roman"/>
                <w:sz w:val="20"/>
                <w:szCs w:val="20"/>
              </w:rPr>
            </w:pPr>
            <w:r w:rsidRPr="00287797">
              <w:rPr>
                <w:rFonts w:ascii="Times New Roman" w:hAnsi="Times New Roman" w:cs="Times New Roman"/>
                <w:sz w:val="20"/>
                <w:szCs w:val="20"/>
              </w:rPr>
              <w:t>Non available own funds related to other own funds items approved by supervisory authority</w:t>
            </w:r>
            <w:r>
              <w:rPr>
                <w:rFonts w:ascii="Times New Roman" w:hAnsi="Times New Roman" w:cs="Times New Roman"/>
                <w:sz w:val="20"/>
                <w:szCs w:val="20"/>
              </w:rPr>
              <w:tab/>
            </w:r>
          </w:p>
        </w:tc>
        <w:tc>
          <w:tcPr>
            <w:tcW w:w="4536" w:type="dxa"/>
            <w:hideMark/>
          </w:tcPr>
          <w:p w:rsidR="00EE01CA" w:rsidRPr="00924588" w:rsidRDefault="006A33DB" w:rsidP="006A33DB">
            <w:pPr>
              <w:rPr>
                <w:rFonts w:ascii="Times New Roman" w:hAnsi="Times New Roman" w:cs="Times New Roman"/>
                <w:sz w:val="20"/>
                <w:szCs w:val="20"/>
              </w:rPr>
            </w:pPr>
            <w:ins w:id="334" w:author="Author">
              <w:r w:rsidRPr="004C74E2">
                <w:rPr>
                  <w:rFonts w:ascii="Times New Roman" w:hAnsi="Times New Roman" w:cs="Times New Roman"/>
                  <w:sz w:val="20"/>
                  <w:szCs w:val="20"/>
                  <w:rPrChange w:id="335" w:author="Author">
                    <w:rPr>
                      <w:rFonts w:ascii="Times New Roman" w:hAnsi="Times New Roman" w:cs="Times New Roman"/>
                      <w:sz w:val="20"/>
                      <w:szCs w:val="20"/>
                      <w:highlight w:val="yellow"/>
                    </w:rPr>
                  </w:rPrChange>
                </w:rPr>
                <w:t xml:space="preserve">Total amount for </w:t>
              </w:r>
            </w:ins>
            <w:del w:id="336" w:author="Author">
              <w:r w:rsidR="00EE01CA" w:rsidRPr="00924588" w:rsidDel="006A33DB">
                <w:rPr>
                  <w:rFonts w:ascii="Times New Roman" w:hAnsi="Times New Roman" w:cs="Times New Roman"/>
                  <w:sz w:val="20"/>
                  <w:szCs w:val="20"/>
                </w:rPr>
                <w:delText>N</w:delText>
              </w:r>
            </w:del>
            <w:ins w:id="337" w:author="Author">
              <w:r w:rsidRPr="004C74E2">
                <w:rPr>
                  <w:rFonts w:ascii="Times New Roman" w:hAnsi="Times New Roman" w:cs="Times New Roman"/>
                  <w:sz w:val="20"/>
                  <w:szCs w:val="20"/>
                  <w:rPrChange w:id="338" w:author="Author">
                    <w:rPr>
                      <w:rFonts w:ascii="Times New Roman" w:hAnsi="Times New Roman" w:cs="Times New Roman"/>
                      <w:sz w:val="20"/>
                      <w:szCs w:val="20"/>
                      <w:highlight w:val="yellow"/>
                    </w:rPr>
                  </w:rPrChange>
                </w:rPr>
                <w:t>n</w:t>
              </w:r>
            </w:ins>
            <w:r w:rsidR="00EE01CA" w:rsidRPr="00924588">
              <w:rPr>
                <w:rFonts w:ascii="Times New Roman" w:hAnsi="Times New Roman" w:cs="Times New Roman"/>
                <w:sz w:val="20"/>
                <w:szCs w:val="20"/>
              </w:rPr>
              <w:t>on available own funds related to other own funds items approved by supervisory authority</w:t>
            </w:r>
            <w:r w:rsidR="00287797" w:rsidRPr="00924588">
              <w:rPr>
                <w:rFonts w:ascii="Times New Roman" w:hAnsi="Times New Roman" w:cs="Times New Roman"/>
                <w:sz w:val="20"/>
                <w:szCs w:val="20"/>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ins w:id="339" w:author="Author">
              <w:r w:rsidR="00AF522E">
                <w:rPr>
                  <w:rFonts w:ascii="Times New Roman" w:hAnsi="Times New Roman" w:cs="Times New Roman"/>
                  <w:sz w:val="20"/>
                  <w:szCs w:val="20"/>
                </w:rPr>
                <w:t>77</w:t>
              </w:r>
            </w:ins>
            <w:del w:id="340" w:author="Author">
              <w:r w:rsidDel="00AF522E">
                <w:rPr>
                  <w:rFonts w:ascii="Times New Roman" w:hAnsi="Times New Roman" w:cs="Times New Roman"/>
                  <w:sz w:val="20"/>
                  <w:szCs w:val="20"/>
                </w:rPr>
                <w:delText>82</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(G130.1:G130.n)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341" w:author="Author">
              <w:r w:rsidDel="00E85972">
                <w:rPr>
                  <w:rFonts w:ascii="Times New Roman" w:hAnsi="Times New Roman" w:cs="Times New Roman"/>
                  <w:sz w:val="20"/>
                  <w:szCs w:val="20"/>
                </w:rPr>
                <w:delText>-</w:delText>
              </w:r>
            </w:del>
            <w:ins w:id="342" w:author="Author">
              <w:r w:rsidR="00E85972">
                <w:rPr>
                  <w:rFonts w:ascii="Times New Roman" w:hAnsi="Times New Roman" w:cs="Times New Roman"/>
                  <w:sz w:val="20"/>
                  <w:szCs w:val="20"/>
                </w:rPr>
                <w:t xml:space="preserve"> </w:t>
              </w:r>
            </w:ins>
            <w:r>
              <w:rPr>
                <w:rFonts w:ascii="Times New Roman" w:hAnsi="Times New Roman" w:cs="Times New Roman"/>
                <w:sz w:val="20"/>
                <w:szCs w:val="20"/>
              </w:rPr>
              <w:t xml:space="preserve">available surplus funds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del w:id="343" w:author="Author">
              <w:r w:rsidDel="00924588">
                <w:rPr>
                  <w:rFonts w:ascii="Times New Roman" w:hAnsi="Times New Roman" w:cs="Times New Roman"/>
                  <w:sz w:val="20"/>
                  <w:szCs w:val="20"/>
                </w:rPr>
                <w:delText>-</w:delText>
              </w:r>
            </w:del>
            <w:ins w:id="344" w:author="Author">
              <w:r w:rsidR="00924588">
                <w:rPr>
                  <w:rFonts w:ascii="Times New Roman" w:hAnsi="Times New Roman" w:cs="Times New Roman"/>
                  <w:sz w:val="20"/>
                  <w:szCs w:val="20"/>
                </w:rPr>
                <w:t xml:space="preserve"> </w:t>
              </w:r>
            </w:ins>
            <w:r>
              <w:rPr>
                <w:rFonts w:ascii="Times New Roman" w:hAnsi="Times New Roman" w:cs="Times New Roman"/>
                <w:sz w:val="20"/>
                <w:szCs w:val="20"/>
              </w:rPr>
              <w:t xml:space="preserve">available surplus funds at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Art</w:t>
            </w:r>
            <w:r w:rsidR="009E4861">
              <w:rPr>
                <w:rFonts w:ascii="Times New Roman" w:hAnsi="Times New Roman" w:cs="Times New Roman"/>
                <w:sz w:val="20"/>
                <w:szCs w:val="20"/>
                <w:lang w:val="en-US"/>
              </w:rPr>
              <w:t xml:space="preserve">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45" w:author="Author">
              <w:r w:rsidR="00E379E9" w:rsidRPr="00F51E7A" w:rsidDel="00924588">
                <w:rPr>
                  <w:rFonts w:ascii="Times New Roman" w:hAnsi="Times New Roman" w:cs="Times New Roman"/>
                  <w:sz w:val="20"/>
                  <w:szCs w:val="20"/>
                  <w:lang w:val="en-US"/>
                </w:rPr>
                <w:delText>Implementing measures</w:delText>
              </w:r>
            </w:del>
            <w:ins w:id="346"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ins w:id="347" w:author="Author">
              <w:r w:rsidR="00AF522E">
                <w:rPr>
                  <w:rFonts w:ascii="Times New Roman" w:hAnsi="Times New Roman" w:cs="Times New Roman"/>
                  <w:sz w:val="20"/>
                  <w:szCs w:val="20"/>
                </w:rPr>
                <w:t>78</w:t>
              </w:r>
            </w:ins>
            <w:del w:id="348" w:author="Author">
              <w:r w:rsidDel="00AF522E">
                <w:rPr>
                  <w:rFonts w:ascii="Times New Roman" w:hAnsi="Times New Roman" w:cs="Times New Roman"/>
                  <w:sz w:val="20"/>
                  <w:szCs w:val="20"/>
                </w:rPr>
                <w:delText>83</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(H130.1:H130.n)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del w:id="349" w:author="Author">
              <w:r w:rsidDel="00E85972">
                <w:rPr>
                  <w:rFonts w:ascii="Times New Roman" w:hAnsi="Times New Roman" w:cs="Times New Roman"/>
                  <w:color w:val="000000"/>
                  <w:sz w:val="20"/>
                  <w:szCs w:val="20"/>
                </w:rPr>
                <w:delText>-</w:delText>
              </w:r>
            </w:del>
            <w:ins w:id="350" w:author="Author">
              <w:r w:rsidR="00E85972">
                <w:rPr>
                  <w:rFonts w:ascii="Times New Roman" w:hAnsi="Times New Roman" w:cs="Times New Roman"/>
                  <w:color w:val="000000"/>
                  <w:sz w:val="20"/>
                  <w:szCs w:val="20"/>
                </w:rPr>
                <w:t xml:space="preserve"> </w:t>
              </w:r>
            </w:ins>
            <w:r>
              <w:rPr>
                <w:rFonts w:ascii="Times New Roman" w:hAnsi="Times New Roman" w:cs="Times New Roman"/>
                <w:color w:val="000000"/>
                <w:sz w:val="20"/>
                <w:szCs w:val="20"/>
              </w:rPr>
              <w:t>available called up but not paid in capital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del w:id="351" w:author="Author">
              <w:r w:rsidDel="00924588">
                <w:rPr>
                  <w:rFonts w:ascii="Times New Roman" w:hAnsi="Times New Roman" w:cs="Times New Roman"/>
                  <w:sz w:val="20"/>
                  <w:szCs w:val="20"/>
                  <w:lang w:val="en-US"/>
                </w:rPr>
                <w:delText>-</w:delText>
              </w:r>
            </w:del>
            <w:ins w:id="352" w:author="Author">
              <w:r w:rsidR="00924588">
                <w:rPr>
                  <w:rFonts w:ascii="Times New Roman" w:hAnsi="Times New Roman" w:cs="Times New Roman"/>
                  <w:sz w:val="20"/>
                  <w:szCs w:val="20"/>
                  <w:lang w:val="en-US"/>
                </w:rPr>
                <w:t xml:space="preserve"> </w:t>
              </w:r>
            </w:ins>
            <w:r>
              <w:rPr>
                <w:rFonts w:ascii="Times New Roman" w:hAnsi="Times New Roman" w:cs="Times New Roman"/>
                <w:sz w:val="20"/>
                <w:szCs w:val="20"/>
                <w:lang w:val="en-US"/>
              </w:rPr>
              <w:t>available called up but not paid in capital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53" w:author="Author">
              <w:r w:rsidR="00E379E9" w:rsidRPr="00F51E7A" w:rsidDel="00924588">
                <w:rPr>
                  <w:rFonts w:ascii="Times New Roman" w:hAnsi="Times New Roman" w:cs="Times New Roman"/>
                  <w:sz w:val="20"/>
                  <w:szCs w:val="20"/>
                  <w:lang w:val="en-US"/>
                </w:rPr>
                <w:delText>Implementing measures</w:delText>
              </w:r>
            </w:del>
            <w:ins w:id="354"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ins w:id="355" w:author="Author">
              <w:r w:rsidR="00AF522E">
                <w:rPr>
                  <w:rFonts w:ascii="Times New Roman" w:hAnsi="Times New Roman" w:cs="Times New Roman"/>
                  <w:sz w:val="20"/>
                  <w:szCs w:val="20"/>
                </w:rPr>
                <w:t>79</w:t>
              </w:r>
            </w:ins>
            <w:del w:id="356" w:author="Author">
              <w:r w:rsidDel="00AF522E">
                <w:rPr>
                  <w:rFonts w:ascii="Times New Roman" w:hAnsi="Times New Roman" w:cs="Times New Roman"/>
                  <w:sz w:val="20"/>
                  <w:szCs w:val="20"/>
                </w:rPr>
                <w:delText>84</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(I130.1:I130.n)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del w:id="357" w:author="Author">
              <w:r w:rsidDel="00E85972">
                <w:rPr>
                  <w:rFonts w:ascii="Times New Roman" w:hAnsi="Times New Roman" w:cs="Times New Roman"/>
                  <w:color w:val="000000"/>
                  <w:sz w:val="20"/>
                  <w:szCs w:val="20"/>
                </w:rPr>
                <w:delText>-</w:delText>
              </w:r>
            </w:del>
            <w:ins w:id="358" w:author="Author">
              <w:r w:rsidR="00E85972">
                <w:rPr>
                  <w:rFonts w:ascii="Times New Roman" w:hAnsi="Times New Roman" w:cs="Times New Roman"/>
                  <w:color w:val="000000"/>
                  <w:sz w:val="20"/>
                  <w:szCs w:val="20"/>
                </w:rPr>
                <w:t xml:space="preserve"> </w:t>
              </w:r>
            </w:ins>
            <w:r>
              <w:rPr>
                <w:rFonts w:ascii="Times New Roman" w:hAnsi="Times New Roman" w:cs="Times New Roman"/>
                <w:color w:val="000000"/>
                <w:sz w:val="20"/>
                <w:szCs w:val="20"/>
              </w:rPr>
              <w:t>available ancillary own funds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del w:id="359" w:author="Author">
              <w:r w:rsidDel="00924588">
                <w:rPr>
                  <w:rFonts w:ascii="Times New Roman" w:hAnsi="Times New Roman" w:cs="Times New Roman"/>
                  <w:sz w:val="20"/>
                  <w:szCs w:val="20"/>
                  <w:lang w:val="en-US"/>
                </w:rPr>
                <w:delText>-</w:delText>
              </w:r>
            </w:del>
            <w:ins w:id="360" w:author="Author">
              <w:r w:rsidR="00924588">
                <w:rPr>
                  <w:rFonts w:ascii="Times New Roman" w:hAnsi="Times New Roman" w:cs="Times New Roman"/>
                  <w:sz w:val="20"/>
                  <w:szCs w:val="20"/>
                  <w:lang w:val="en-US"/>
                </w:rPr>
                <w:t xml:space="preserve"> </w:t>
              </w:r>
            </w:ins>
            <w:r>
              <w:rPr>
                <w:rFonts w:ascii="Times New Roman" w:hAnsi="Times New Roman" w:cs="Times New Roman"/>
                <w:sz w:val="20"/>
                <w:szCs w:val="20"/>
                <w:lang w:val="en-US"/>
              </w:rPr>
              <w:t>available ancillary own funds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61" w:author="Author">
              <w:r w:rsidR="00E379E9" w:rsidRPr="00F51E7A" w:rsidDel="00924588">
                <w:rPr>
                  <w:rFonts w:ascii="Times New Roman" w:hAnsi="Times New Roman" w:cs="Times New Roman"/>
                  <w:sz w:val="20"/>
                  <w:szCs w:val="20"/>
                  <w:lang w:val="en-US"/>
                </w:rPr>
                <w:delText>Implementing measures</w:delText>
              </w:r>
            </w:del>
            <w:ins w:id="362"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ins w:id="363" w:author="Author">
              <w:r w:rsidR="00AF522E">
                <w:rPr>
                  <w:rFonts w:ascii="Times New Roman" w:hAnsi="Times New Roman" w:cs="Times New Roman"/>
                  <w:sz w:val="20"/>
                  <w:szCs w:val="20"/>
                </w:rPr>
                <w:t>0</w:t>
              </w:r>
            </w:ins>
            <w:del w:id="364" w:author="Author">
              <w:r w:rsidDel="00AF522E">
                <w:rPr>
                  <w:rFonts w:ascii="Times New Roman" w:hAnsi="Times New Roman" w:cs="Times New Roman"/>
                  <w:sz w:val="20"/>
                  <w:szCs w:val="20"/>
                </w:rPr>
                <w:delText>5</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(J130.1:J130.n)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del w:id="365" w:author="Author">
              <w:r w:rsidDel="00E85972">
                <w:rPr>
                  <w:rFonts w:ascii="Times New Roman" w:hAnsi="Times New Roman" w:cs="Times New Roman"/>
                  <w:color w:val="000000"/>
                  <w:sz w:val="20"/>
                  <w:szCs w:val="20"/>
                </w:rPr>
                <w:delText>-</w:delText>
              </w:r>
            </w:del>
            <w:ins w:id="366" w:author="Author">
              <w:r w:rsidR="00E85972">
                <w:rPr>
                  <w:rFonts w:ascii="Times New Roman" w:hAnsi="Times New Roman" w:cs="Times New Roman"/>
                  <w:color w:val="000000"/>
                  <w:sz w:val="20"/>
                  <w:szCs w:val="20"/>
                </w:rPr>
                <w:t xml:space="preserve"> </w:t>
              </w:r>
            </w:ins>
            <w:r>
              <w:rPr>
                <w:rFonts w:ascii="Times New Roman" w:hAnsi="Times New Roman" w:cs="Times New Roman"/>
                <w:color w:val="000000"/>
                <w:sz w:val="20"/>
                <w:szCs w:val="20"/>
              </w:rPr>
              <w:t xml:space="preserve">available subordinated mutual member accounts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del w:id="367" w:author="Author">
              <w:r w:rsidDel="00924588">
                <w:rPr>
                  <w:rFonts w:ascii="Times New Roman" w:hAnsi="Times New Roman" w:cs="Times New Roman"/>
                  <w:sz w:val="20"/>
                  <w:szCs w:val="20"/>
                  <w:lang w:val="en-US"/>
                </w:rPr>
                <w:delText>-</w:delText>
              </w:r>
            </w:del>
            <w:ins w:id="368" w:author="Author">
              <w:r w:rsidR="00924588">
                <w:rPr>
                  <w:rFonts w:ascii="Times New Roman" w:hAnsi="Times New Roman" w:cs="Times New Roman"/>
                  <w:sz w:val="20"/>
                  <w:szCs w:val="20"/>
                  <w:lang w:val="en-US"/>
                </w:rPr>
                <w:t xml:space="preserve"> </w:t>
              </w:r>
            </w:ins>
            <w:r>
              <w:rPr>
                <w:rFonts w:ascii="Times New Roman" w:hAnsi="Times New Roman" w:cs="Times New Roman"/>
                <w:sz w:val="20"/>
                <w:szCs w:val="20"/>
                <w:lang w:val="en-US"/>
              </w:rPr>
              <w:t>available subordinated mutual member accounts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9E4861"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9E4861"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69" w:author="Author">
              <w:r w:rsidR="00E379E9" w:rsidRPr="00F51E7A" w:rsidDel="00924588">
                <w:rPr>
                  <w:rFonts w:ascii="Times New Roman" w:hAnsi="Times New Roman" w:cs="Times New Roman"/>
                  <w:sz w:val="20"/>
                  <w:szCs w:val="20"/>
                  <w:lang w:val="en-US"/>
                </w:rPr>
                <w:delText>Implementing measures</w:delText>
              </w:r>
            </w:del>
            <w:ins w:id="370"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ins w:id="371" w:author="Author">
              <w:r w:rsidR="00AF522E">
                <w:rPr>
                  <w:rFonts w:ascii="Times New Roman" w:hAnsi="Times New Roman" w:cs="Times New Roman"/>
                  <w:sz w:val="20"/>
                  <w:szCs w:val="20"/>
                </w:rPr>
                <w:t>1</w:t>
              </w:r>
            </w:ins>
            <w:del w:id="372" w:author="Author">
              <w:r w:rsidDel="00AF522E">
                <w:rPr>
                  <w:rFonts w:ascii="Times New Roman" w:hAnsi="Times New Roman" w:cs="Times New Roman"/>
                  <w:sz w:val="20"/>
                  <w:szCs w:val="20"/>
                </w:rPr>
                <w:delText>6</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(K130.1:K130.n)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color w:val="000000"/>
                <w:sz w:val="20"/>
                <w:szCs w:val="20"/>
              </w:rPr>
              <w:t>Non</w:t>
            </w:r>
            <w:del w:id="373" w:author="Author">
              <w:r w:rsidDel="00E85972">
                <w:rPr>
                  <w:rFonts w:ascii="Times New Roman" w:hAnsi="Times New Roman" w:cs="Times New Roman"/>
                  <w:color w:val="000000"/>
                  <w:sz w:val="20"/>
                  <w:szCs w:val="20"/>
                </w:rPr>
                <w:delText>-</w:delText>
              </w:r>
            </w:del>
            <w:ins w:id="374" w:author="Author">
              <w:r w:rsidR="00E85972">
                <w:rPr>
                  <w:rFonts w:ascii="Times New Roman" w:hAnsi="Times New Roman" w:cs="Times New Roman"/>
                  <w:color w:val="000000"/>
                  <w:sz w:val="20"/>
                  <w:szCs w:val="20"/>
                </w:rPr>
                <w:t xml:space="preserve"> </w:t>
              </w:r>
            </w:ins>
            <w:r>
              <w:rPr>
                <w:rFonts w:ascii="Times New Roman" w:hAnsi="Times New Roman" w:cs="Times New Roman"/>
                <w:color w:val="000000"/>
                <w:sz w:val="20"/>
                <w:szCs w:val="20"/>
              </w:rPr>
              <w:t>available preference shares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del w:id="375" w:author="Author">
              <w:r w:rsidDel="00924588">
                <w:rPr>
                  <w:rFonts w:ascii="Times New Roman" w:hAnsi="Times New Roman" w:cs="Times New Roman"/>
                  <w:sz w:val="20"/>
                  <w:szCs w:val="20"/>
                  <w:lang w:val="en-US"/>
                </w:rPr>
                <w:delText>-</w:delText>
              </w:r>
            </w:del>
            <w:ins w:id="376" w:author="Author">
              <w:r w:rsidR="00924588">
                <w:rPr>
                  <w:rFonts w:ascii="Times New Roman" w:hAnsi="Times New Roman" w:cs="Times New Roman"/>
                  <w:sz w:val="20"/>
                  <w:szCs w:val="20"/>
                  <w:lang w:val="en-US"/>
                </w:rPr>
                <w:t xml:space="preserve"> </w:t>
              </w:r>
            </w:ins>
            <w:r>
              <w:rPr>
                <w:rFonts w:ascii="Times New Roman" w:hAnsi="Times New Roman" w:cs="Times New Roman"/>
                <w:sz w:val="20"/>
                <w:szCs w:val="20"/>
                <w:lang w:val="en-US"/>
              </w:rPr>
              <w:t>available preference shares at group level both in EEA and non-EEA entities</w:t>
            </w:r>
            <w:r w:rsidR="00287797">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art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w:t>
            </w:r>
            <w:r w:rsidR="009E4861">
              <w:rPr>
                <w:rFonts w:ascii="Times New Roman" w:hAnsi="Times New Roman" w:cs="Times New Roman"/>
                <w:sz w:val="20"/>
                <w:szCs w:val="20"/>
                <w:lang w:val="en-US"/>
              </w:rPr>
              <w:t xml:space="preserve">f Directive 2009/138/EC and 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77" w:author="Author">
              <w:r w:rsidR="00E379E9" w:rsidRPr="00F51E7A" w:rsidDel="00924588">
                <w:rPr>
                  <w:rFonts w:ascii="Times New Roman" w:hAnsi="Times New Roman" w:cs="Times New Roman"/>
                  <w:sz w:val="20"/>
                  <w:szCs w:val="20"/>
                  <w:lang w:val="en-US"/>
                </w:rPr>
                <w:delText>Implementing measures</w:delText>
              </w:r>
            </w:del>
            <w:ins w:id="378"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ins w:id="379" w:author="Author">
              <w:r w:rsidR="00AF522E">
                <w:rPr>
                  <w:rFonts w:ascii="Times New Roman" w:hAnsi="Times New Roman" w:cs="Times New Roman"/>
                  <w:sz w:val="20"/>
                  <w:szCs w:val="20"/>
                </w:rPr>
                <w:t>2</w:t>
              </w:r>
            </w:ins>
            <w:del w:id="380" w:author="Author">
              <w:r w:rsidDel="00AF522E">
                <w:rPr>
                  <w:rFonts w:ascii="Times New Roman" w:hAnsi="Times New Roman" w:cs="Times New Roman"/>
                  <w:sz w:val="20"/>
                  <w:szCs w:val="20"/>
                </w:rPr>
                <w:delText>7</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(L130.1:L130.n)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381" w:author="Author">
              <w:r w:rsidDel="00E85972">
                <w:rPr>
                  <w:rFonts w:ascii="Times New Roman" w:hAnsi="Times New Roman" w:cs="Times New Roman"/>
                  <w:sz w:val="20"/>
                  <w:szCs w:val="20"/>
                </w:rPr>
                <w:delText>-</w:delText>
              </w:r>
            </w:del>
            <w:ins w:id="382" w:author="Author">
              <w:r w:rsidR="00E85972">
                <w:rPr>
                  <w:rFonts w:ascii="Times New Roman" w:hAnsi="Times New Roman" w:cs="Times New Roman"/>
                  <w:sz w:val="20"/>
                  <w:szCs w:val="20"/>
                </w:rPr>
                <w:t xml:space="preserve"> </w:t>
              </w:r>
            </w:ins>
            <w:r>
              <w:rPr>
                <w:rFonts w:ascii="Times New Roman" w:hAnsi="Times New Roman" w:cs="Times New Roman"/>
                <w:sz w:val="20"/>
                <w:szCs w:val="20"/>
              </w:rPr>
              <w:t xml:space="preserve">available Subordinated Liabilities </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lang w:val="en-US"/>
              </w:rPr>
              <w:t>Non</w:t>
            </w:r>
            <w:del w:id="383" w:author="Author">
              <w:r w:rsidDel="00924588">
                <w:rPr>
                  <w:rFonts w:ascii="Times New Roman" w:hAnsi="Times New Roman" w:cs="Times New Roman"/>
                  <w:sz w:val="20"/>
                  <w:szCs w:val="20"/>
                  <w:lang w:val="en-US"/>
                </w:rPr>
                <w:delText>-</w:delText>
              </w:r>
            </w:del>
            <w:ins w:id="384" w:author="Author">
              <w:r w:rsidR="00924588">
                <w:rPr>
                  <w:rFonts w:ascii="Times New Roman" w:hAnsi="Times New Roman" w:cs="Times New Roman"/>
                  <w:sz w:val="20"/>
                  <w:szCs w:val="20"/>
                  <w:lang w:val="en-US"/>
                </w:rPr>
                <w:t xml:space="preserve"> </w:t>
              </w:r>
            </w:ins>
            <w:r>
              <w:rPr>
                <w:rFonts w:ascii="Times New Roman" w:hAnsi="Times New Roman" w:cs="Times New Roman"/>
                <w:sz w:val="20"/>
                <w:szCs w:val="20"/>
                <w:lang w:val="en-US"/>
              </w:rPr>
              <w:t>available Subordinated Liabilities at group level 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85" w:author="Author">
              <w:r w:rsidR="00E379E9" w:rsidRPr="00F51E7A" w:rsidDel="00924588">
                <w:rPr>
                  <w:rFonts w:ascii="Times New Roman" w:hAnsi="Times New Roman" w:cs="Times New Roman"/>
                  <w:sz w:val="20"/>
                  <w:szCs w:val="20"/>
                  <w:lang w:val="en-US"/>
                </w:rPr>
                <w:delText>Implementing measures</w:delText>
              </w:r>
            </w:del>
            <w:ins w:id="386" w:author="Author">
              <w:r w:rsidR="00924588">
                <w:rPr>
                  <w:rFonts w:ascii="Times New Roman" w:hAnsi="Times New Roman" w:cs="Times New Roman"/>
                  <w:sz w:val="20"/>
                  <w:szCs w:val="20"/>
                  <w:lang w:val="en-US"/>
                </w:rPr>
                <w:t>Delegated Regulation</w:t>
              </w:r>
              <w:r w:rsidR="00491C4D">
                <w:rPr>
                  <w:rFonts w:ascii="Times New Roman" w:hAnsi="Times New Roman" w:cs="Times New Roman"/>
                  <w:sz w:val="20"/>
                  <w:szCs w:val="20"/>
                  <w:lang w:val="en-US"/>
                </w:rPr>
                <w:t xml:space="preserve"> (EU)</w:t>
              </w:r>
              <w:r w:rsidR="00924588">
                <w:rPr>
                  <w:rFonts w:ascii="Times New Roman" w:hAnsi="Times New Roman" w:cs="Times New Roman"/>
                  <w:sz w:val="20"/>
                  <w:szCs w:val="20"/>
                  <w:lang w:val="en-US"/>
                </w:rPr>
                <w:t xml:space="preserve"> 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ins w:id="387" w:author="Author">
              <w:r w:rsidR="00AF522E">
                <w:rPr>
                  <w:rFonts w:ascii="Times New Roman" w:hAnsi="Times New Roman" w:cs="Times New Roman"/>
                  <w:sz w:val="20"/>
                  <w:szCs w:val="20"/>
                </w:rPr>
                <w:t>3</w:t>
              </w:r>
            </w:ins>
            <w:del w:id="388" w:author="Author">
              <w:r w:rsidDel="00AF522E">
                <w:rPr>
                  <w:rFonts w:ascii="Times New Roman" w:hAnsi="Times New Roman" w:cs="Times New Roman"/>
                  <w:sz w:val="20"/>
                  <w:szCs w:val="20"/>
                </w:rPr>
                <w:delText>8</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(M130.1:M130.n)</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An amount equal to the value of non</w:t>
            </w:r>
            <w:del w:id="389" w:author="Author">
              <w:r w:rsidDel="00E85972">
                <w:rPr>
                  <w:rFonts w:ascii="Times New Roman" w:hAnsi="Times New Roman" w:cs="Times New Roman"/>
                  <w:sz w:val="20"/>
                  <w:szCs w:val="20"/>
                </w:rPr>
                <w:delText>-</w:delText>
              </w:r>
            </w:del>
            <w:ins w:id="390"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net deferred tax assets at the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An amount equal to the value of non</w:t>
            </w:r>
            <w:del w:id="391" w:author="Author">
              <w:r w:rsidDel="00924588">
                <w:rPr>
                  <w:rFonts w:ascii="Times New Roman" w:hAnsi="Times New Roman" w:cs="Times New Roman"/>
                  <w:sz w:val="20"/>
                  <w:szCs w:val="20"/>
                </w:rPr>
                <w:delText>-</w:delText>
              </w:r>
            </w:del>
            <w:ins w:id="392" w:author="Author">
              <w:r w:rsidR="00924588">
                <w:rPr>
                  <w:rFonts w:ascii="Times New Roman" w:hAnsi="Times New Roman" w:cs="Times New Roman"/>
                  <w:sz w:val="20"/>
                  <w:szCs w:val="20"/>
                </w:rPr>
                <w:t xml:space="preserve"> </w:t>
              </w:r>
            </w:ins>
            <w:r>
              <w:rPr>
                <w:rFonts w:ascii="Times New Roman" w:hAnsi="Times New Roman" w:cs="Times New Roman"/>
                <w:sz w:val="20"/>
                <w:szCs w:val="20"/>
              </w:rPr>
              <w:t xml:space="preserve">available net deferred tax assets at the group level </w:t>
            </w:r>
            <w:r>
              <w:rPr>
                <w:rFonts w:ascii="Times New Roman" w:hAnsi="Times New Roman" w:cs="Times New Roman"/>
                <w:sz w:val="20"/>
                <w:szCs w:val="20"/>
                <w:lang w:val="en-US"/>
              </w:rPr>
              <w:t>both in EEA and non-EEA entities</w:t>
            </w:r>
            <w:r w:rsidR="00287797">
              <w:rPr>
                <w:rFonts w:ascii="Times New Roman" w:hAnsi="Times New Roman" w:cs="Times New Roman"/>
                <w:sz w:val="20"/>
                <w:szCs w:val="20"/>
                <w:lang w:val="en-US"/>
              </w:rPr>
              <w:t xml:space="preserve"> (</w:t>
            </w:r>
            <w:r w:rsidR="009E4861">
              <w:rPr>
                <w:rFonts w:ascii="Times New Roman" w:hAnsi="Times New Roman" w:cs="Times New Roman"/>
                <w:sz w:val="20"/>
                <w:szCs w:val="20"/>
                <w:lang w:val="en-US"/>
              </w:rPr>
              <w:t>A</w:t>
            </w:r>
            <w:r w:rsidR="00287797" w:rsidRPr="00287797">
              <w:rPr>
                <w:rFonts w:ascii="Times New Roman" w:hAnsi="Times New Roman" w:cs="Times New Roman"/>
                <w:sz w:val="20"/>
                <w:szCs w:val="20"/>
                <w:lang w:val="en-US"/>
              </w:rPr>
              <w:t>rt</w:t>
            </w:r>
            <w:r w:rsidR="00287797">
              <w:rPr>
                <w:rFonts w:ascii="Times New Roman" w:hAnsi="Times New Roman" w:cs="Times New Roman"/>
                <w:sz w:val="20"/>
                <w:szCs w:val="20"/>
                <w:lang w:val="en-US"/>
              </w:rPr>
              <w:t>icle</w:t>
            </w:r>
            <w:r w:rsidR="00287797" w:rsidRPr="00287797">
              <w:rPr>
                <w:rFonts w:ascii="Times New Roman" w:hAnsi="Times New Roman" w:cs="Times New Roman"/>
                <w:sz w:val="20"/>
                <w:szCs w:val="20"/>
                <w:lang w:val="en-US"/>
              </w:rPr>
              <w:t xml:space="preserve"> 222 (2) to (5) of Directive 2009/138/EC and </w:t>
            </w:r>
            <w:r w:rsidR="009E4861">
              <w:rPr>
                <w:rFonts w:ascii="Times New Roman" w:hAnsi="Times New Roman" w:cs="Times New Roman"/>
                <w:sz w:val="20"/>
                <w:szCs w:val="20"/>
                <w:lang w:val="en-US"/>
              </w:rPr>
              <w:t xml:space="preserve">Article </w:t>
            </w:r>
            <w:r w:rsidR="00287797" w:rsidRPr="00287797">
              <w:rPr>
                <w:rFonts w:ascii="Times New Roman" w:hAnsi="Times New Roman" w:cs="Times New Roman"/>
                <w:sz w:val="20"/>
                <w:szCs w:val="20"/>
                <w:lang w:val="en-US"/>
              </w:rPr>
              <w:t>323</w:t>
            </w:r>
            <w:r w:rsidR="009E4861">
              <w:rPr>
                <w:rFonts w:ascii="Times New Roman" w:hAnsi="Times New Roman" w:cs="Times New Roman"/>
                <w:sz w:val="20"/>
                <w:szCs w:val="20"/>
                <w:lang w:val="en-US"/>
              </w:rPr>
              <w:t xml:space="preserve"> (</w:t>
            </w:r>
            <w:r w:rsidR="00287797" w:rsidRPr="00287797">
              <w:rPr>
                <w:rFonts w:ascii="Times New Roman" w:hAnsi="Times New Roman" w:cs="Times New Roman"/>
                <w:sz w:val="20"/>
                <w:szCs w:val="20"/>
                <w:lang w:val="en-US"/>
              </w:rPr>
              <w:t>4</w:t>
            </w:r>
            <w:r w:rsidR="009E4861">
              <w:rPr>
                <w:rFonts w:ascii="Times New Roman" w:hAnsi="Times New Roman" w:cs="Times New Roman"/>
                <w:sz w:val="20"/>
                <w:szCs w:val="20"/>
                <w:lang w:val="en-US"/>
              </w:rPr>
              <w:t>)</w:t>
            </w:r>
            <w:r w:rsidR="00287797" w:rsidRPr="00287797">
              <w:rPr>
                <w:rFonts w:ascii="Times New Roman" w:hAnsi="Times New Roman" w:cs="Times New Roman"/>
                <w:sz w:val="20"/>
                <w:szCs w:val="20"/>
                <w:lang w:val="en-US"/>
              </w:rPr>
              <w:t xml:space="preserve"> </w:t>
            </w:r>
            <w:r w:rsidR="00E379E9">
              <w:rPr>
                <w:rFonts w:ascii="Times New Roman" w:hAnsi="Times New Roman" w:cs="Times New Roman"/>
                <w:sz w:val="20"/>
                <w:szCs w:val="20"/>
                <w:lang w:val="en-US"/>
              </w:rPr>
              <w:t>of</w:t>
            </w:r>
            <w:r w:rsidR="00E379E9" w:rsidRPr="00F51E7A">
              <w:rPr>
                <w:rFonts w:ascii="Times New Roman" w:hAnsi="Times New Roman" w:cs="Times New Roman"/>
                <w:sz w:val="20"/>
                <w:szCs w:val="20"/>
                <w:lang w:val="en-US"/>
              </w:rPr>
              <w:t xml:space="preserve"> </w:t>
            </w:r>
            <w:del w:id="393" w:author="Author">
              <w:r w:rsidR="00E379E9" w:rsidRPr="00F51E7A" w:rsidDel="00924588">
                <w:rPr>
                  <w:rFonts w:ascii="Times New Roman" w:hAnsi="Times New Roman" w:cs="Times New Roman"/>
                  <w:sz w:val="20"/>
                  <w:szCs w:val="20"/>
                  <w:lang w:val="en-US"/>
                </w:rPr>
                <w:delText>Implementing measures</w:delText>
              </w:r>
            </w:del>
            <w:ins w:id="394" w:author="Author">
              <w:r w:rsidR="00924588">
                <w:rPr>
                  <w:rFonts w:ascii="Times New Roman" w:hAnsi="Times New Roman" w:cs="Times New Roman"/>
                  <w:sz w:val="20"/>
                  <w:szCs w:val="20"/>
                  <w:lang w:val="en-US"/>
                </w:rPr>
                <w:t xml:space="preserve">Delegated Regulation </w:t>
              </w:r>
              <w:r w:rsidR="00491C4D">
                <w:rPr>
                  <w:rFonts w:ascii="Times New Roman" w:hAnsi="Times New Roman" w:cs="Times New Roman"/>
                  <w:sz w:val="20"/>
                  <w:szCs w:val="20"/>
                  <w:lang w:val="en-US"/>
                </w:rPr>
                <w:t xml:space="preserve">(EU) </w:t>
              </w:r>
              <w:r w:rsidR="00924588">
                <w:rPr>
                  <w:rFonts w:ascii="Times New Roman" w:hAnsi="Times New Roman" w:cs="Times New Roman"/>
                  <w:sz w:val="20"/>
                  <w:szCs w:val="20"/>
                  <w:lang w:val="en-US"/>
                </w:rPr>
                <w:t>2015/35</w:t>
              </w:r>
            </w:ins>
            <w:r w:rsidR="00287797">
              <w:rPr>
                <w:rFonts w:ascii="Times New Roman" w:hAnsi="Times New Roman" w:cs="Times New Roman"/>
                <w:sz w:val="20"/>
                <w:szCs w:val="20"/>
                <w:lang w:val="en-US"/>
              </w:rPr>
              <w:t>)</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C08</w:t>
            </w:r>
            <w:ins w:id="395" w:author="Author">
              <w:r w:rsidR="00AF522E">
                <w:rPr>
                  <w:rFonts w:ascii="Times New Roman" w:hAnsi="Times New Roman" w:cs="Times New Roman"/>
                  <w:sz w:val="20"/>
                  <w:szCs w:val="20"/>
                </w:rPr>
                <w:t>4</w:t>
              </w:r>
            </w:ins>
            <w:del w:id="396" w:author="Author">
              <w:r w:rsidDel="00AF522E">
                <w:rPr>
                  <w:rFonts w:ascii="Times New Roman" w:hAnsi="Times New Roman" w:cs="Times New Roman"/>
                  <w:sz w:val="20"/>
                  <w:szCs w:val="20"/>
                </w:rPr>
                <w:delText>9</w:delText>
              </w:r>
            </w:del>
            <w:r w:rsidR="00EE01CA">
              <w:rPr>
                <w:rFonts w:ascii="Times New Roman" w:hAnsi="Times New Roman" w:cs="Times New Roman"/>
                <w:sz w:val="20"/>
                <w:szCs w:val="20"/>
              </w:rPr>
              <w:t>0</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del w:id="397" w:author="Author">
              <w:r w:rsidDel="00924588">
                <w:rPr>
                  <w:rFonts w:ascii="Times New Roman" w:hAnsi="Times New Roman" w:cs="Times New Roman"/>
                  <w:sz w:val="20"/>
                  <w:szCs w:val="20"/>
                </w:rPr>
                <w:delText>-</w:delText>
              </w:r>
            </w:del>
            <w:ins w:id="398"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share premium account related to preference shares at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del w:id="399" w:author="Author">
              <w:r w:rsidDel="00924588">
                <w:rPr>
                  <w:rFonts w:ascii="Times New Roman" w:hAnsi="Times New Roman" w:cs="Times New Roman"/>
                  <w:sz w:val="20"/>
                  <w:szCs w:val="20"/>
                </w:rPr>
                <w:delText>-</w:delText>
              </w:r>
            </w:del>
            <w:ins w:id="400"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share premium account related to preference shares at group level.</w:t>
            </w:r>
          </w:p>
        </w:tc>
      </w:tr>
      <w:tr w:rsidR="00EE01CA" w:rsidTr="009E4861">
        <w:tc>
          <w:tcPr>
            <w:tcW w:w="1668" w:type="dxa"/>
            <w:hideMark/>
          </w:tcPr>
          <w:p w:rsidR="00EE01CA" w:rsidRDefault="00287797">
            <w:pPr>
              <w:rPr>
                <w:rFonts w:ascii="Times New Roman" w:hAnsi="Times New Roman" w:cs="Times New Roman"/>
                <w:sz w:val="20"/>
                <w:szCs w:val="20"/>
              </w:rPr>
            </w:pPr>
            <w:r>
              <w:rPr>
                <w:rFonts w:ascii="Times New Roman" w:hAnsi="Times New Roman" w:cs="Times New Roman"/>
                <w:sz w:val="20"/>
                <w:szCs w:val="20"/>
              </w:rPr>
              <w:t>C0</w:t>
            </w:r>
            <w:ins w:id="401" w:author="Author">
              <w:r w:rsidR="00AF522E">
                <w:rPr>
                  <w:rFonts w:ascii="Times New Roman" w:hAnsi="Times New Roman" w:cs="Times New Roman"/>
                  <w:sz w:val="20"/>
                  <w:szCs w:val="20"/>
                </w:rPr>
                <w:t>85</w:t>
              </w:r>
            </w:ins>
            <w:del w:id="402" w:author="Author">
              <w:r w:rsidDel="00AF522E">
                <w:rPr>
                  <w:rFonts w:ascii="Times New Roman" w:hAnsi="Times New Roman" w:cs="Times New Roman"/>
                  <w:sz w:val="20"/>
                  <w:szCs w:val="20"/>
                </w:rPr>
                <w:delText>90</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(N130.1:N130.n)</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Total non</w:t>
            </w:r>
            <w:del w:id="403" w:author="Author">
              <w:r w:rsidDel="00924588">
                <w:rPr>
                  <w:rFonts w:ascii="Times New Roman" w:hAnsi="Times New Roman" w:cs="Times New Roman"/>
                  <w:sz w:val="20"/>
                  <w:szCs w:val="20"/>
                </w:rPr>
                <w:delText>-</w:delText>
              </w:r>
            </w:del>
            <w:ins w:id="404"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excess own funds</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Non </w:t>
            </w:r>
            <w:del w:id="405" w:author="Author">
              <w:r w:rsidDel="00924588">
                <w:rPr>
                  <w:rFonts w:ascii="Times New Roman" w:hAnsi="Times New Roman" w:cs="Times New Roman"/>
                  <w:sz w:val="20"/>
                  <w:szCs w:val="20"/>
                </w:rPr>
                <w:delText xml:space="preserve">– </w:delText>
              </w:r>
            </w:del>
            <w:r>
              <w:rPr>
                <w:rFonts w:ascii="Times New Roman" w:hAnsi="Times New Roman" w:cs="Times New Roman"/>
                <w:sz w:val="20"/>
                <w:szCs w:val="20"/>
              </w:rPr>
              <w:t>available excess own funds at group level.</w:t>
            </w:r>
          </w:p>
        </w:tc>
      </w:tr>
      <w:tr w:rsidR="00EE01CA" w:rsidTr="009E4861">
        <w:tc>
          <w:tcPr>
            <w:tcW w:w="1668" w:type="dxa"/>
            <w:hideMark/>
          </w:tcPr>
          <w:p w:rsidR="00EE01CA" w:rsidRDefault="00B71302">
            <w:pPr>
              <w:rPr>
                <w:rFonts w:ascii="Times New Roman" w:hAnsi="Times New Roman" w:cs="Times New Roman"/>
                <w:sz w:val="20"/>
                <w:szCs w:val="20"/>
              </w:rPr>
            </w:pPr>
            <w:r>
              <w:rPr>
                <w:rFonts w:ascii="Times New Roman" w:hAnsi="Times New Roman" w:cs="Times New Roman"/>
                <w:sz w:val="20"/>
                <w:szCs w:val="20"/>
              </w:rPr>
              <w:t>C0</w:t>
            </w:r>
            <w:ins w:id="406" w:author="Author">
              <w:r w:rsidR="00AF522E">
                <w:rPr>
                  <w:rFonts w:ascii="Times New Roman" w:hAnsi="Times New Roman" w:cs="Times New Roman"/>
                  <w:sz w:val="20"/>
                  <w:szCs w:val="20"/>
                </w:rPr>
                <w:t>86</w:t>
              </w:r>
            </w:ins>
            <w:del w:id="407" w:author="Author">
              <w:r w:rsidDel="00AF522E">
                <w:rPr>
                  <w:rFonts w:ascii="Times New Roman" w:hAnsi="Times New Roman" w:cs="Times New Roman"/>
                  <w:sz w:val="20"/>
                  <w:szCs w:val="20"/>
                </w:rPr>
                <w:delText>91</w:delText>
              </w:r>
            </w:del>
            <w:r w:rsidR="00EE01CA">
              <w:rPr>
                <w:rFonts w:ascii="Times New Roman" w:hAnsi="Times New Roman" w:cs="Times New Roman"/>
                <w:sz w:val="20"/>
                <w:szCs w:val="20"/>
              </w:rPr>
              <w:t>0</w:t>
            </w:r>
          </w:p>
          <w:p w:rsidR="00EE01CA" w:rsidRDefault="00EE01CA">
            <w:pPr>
              <w:rPr>
                <w:rFonts w:ascii="Times New Roman" w:hAnsi="Times New Roman" w:cs="Times New Roman"/>
                <w:sz w:val="20"/>
                <w:szCs w:val="20"/>
              </w:rPr>
            </w:pPr>
            <w:r>
              <w:rPr>
                <w:rFonts w:ascii="Times New Roman" w:hAnsi="Times New Roman" w:cs="Times New Roman"/>
                <w:sz w:val="20"/>
                <w:szCs w:val="20"/>
              </w:rPr>
              <w:t>(D131)</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Non</w:t>
            </w:r>
            <w:del w:id="408" w:author="Author">
              <w:r w:rsidDel="00924588">
                <w:rPr>
                  <w:rFonts w:ascii="Times New Roman" w:hAnsi="Times New Roman" w:cs="Times New Roman"/>
                  <w:sz w:val="20"/>
                  <w:szCs w:val="20"/>
                </w:rPr>
                <w:delText>-</w:delText>
              </w:r>
            </w:del>
            <w:ins w:id="409"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minority interests</w:t>
            </w:r>
          </w:p>
        </w:tc>
        <w:tc>
          <w:tcPr>
            <w:tcW w:w="4536" w:type="dxa"/>
          </w:tcPr>
          <w:p w:rsidR="00EE01CA" w:rsidRDefault="00EE01CA">
            <w:pPr>
              <w:rPr>
                <w:rFonts w:ascii="Times New Roman" w:hAnsi="Times New Roman" w:cs="Times New Roman"/>
                <w:sz w:val="20"/>
                <w:szCs w:val="20"/>
              </w:rPr>
            </w:pPr>
            <w:r>
              <w:rPr>
                <w:rFonts w:ascii="Times New Roman" w:hAnsi="Times New Roman" w:cs="Times New Roman"/>
                <w:sz w:val="20"/>
                <w:szCs w:val="20"/>
              </w:rPr>
              <w:t xml:space="preserve">This is the overall total amount of non – available minority interests at group level. </w:t>
            </w:r>
          </w:p>
        </w:tc>
      </w:tr>
      <w:tr w:rsidR="004E03AE" w:rsidTr="009E4861">
        <w:trPr>
          <w:ins w:id="410" w:author="Author"/>
        </w:trPr>
        <w:tc>
          <w:tcPr>
            <w:tcW w:w="1668" w:type="dxa"/>
          </w:tcPr>
          <w:p w:rsidR="004E03AE" w:rsidRDefault="004E03AE" w:rsidP="004E03AE">
            <w:pPr>
              <w:rPr>
                <w:ins w:id="411" w:author="Author"/>
                <w:rFonts w:ascii="Times New Roman" w:hAnsi="Times New Roman" w:cs="Times New Roman"/>
                <w:sz w:val="20"/>
                <w:szCs w:val="20"/>
              </w:rPr>
            </w:pPr>
            <w:ins w:id="412" w:author="Author">
              <w:r w:rsidRPr="004E03AE">
                <w:rPr>
                  <w:rFonts w:ascii="Times New Roman" w:hAnsi="Times New Roman" w:cs="Times New Roman"/>
                  <w:sz w:val="20"/>
                  <w:szCs w:val="20"/>
                </w:rPr>
                <w:t>C0</w:t>
              </w:r>
              <w:r w:rsidR="00AF522E">
                <w:rPr>
                  <w:rFonts w:ascii="Times New Roman" w:hAnsi="Times New Roman" w:cs="Times New Roman"/>
                  <w:sz w:val="20"/>
                  <w:szCs w:val="20"/>
                </w:rPr>
                <w:t>87</w:t>
              </w:r>
              <w:del w:id="413" w:author="Author">
                <w:r w:rsidRPr="004E03AE" w:rsidDel="00AF522E">
                  <w:rPr>
                    <w:rFonts w:ascii="Times New Roman" w:hAnsi="Times New Roman" w:cs="Times New Roman"/>
                    <w:sz w:val="20"/>
                    <w:szCs w:val="20"/>
                  </w:rPr>
                  <w:delText>92</w:delText>
                </w:r>
              </w:del>
              <w:r w:rsidRPr="004E03AE">
                <w:rPr>
                  <w:rFonts w:ascii="Times New Roman" w:hAnsi="Times New Roman" w:cs="Times New Roman"/>
                  <w:sz w:val="20"/>
                  <w:szCs w:val="20"/>
                </w:rPr>
                <w:t>0</w:t>
              </w:r>
            </w:ins>
          </w:p>
        </w:tc>
        <w:tc>
          <w:tcPr>
            <w:tcW w:w="2835" w:type="dxa"/>
          </w:tcPr>
          <w:p w:rsidR="004E03AE" w:rsidRDefault="004E03AE">
            <w:pPr>
              <w:rPr>
                <w:ins w:id="414" w:author="Author"/>
                <w:rFonts w:ascii="Times New Roman" w:hAnsi="Times New Roman" w:cs="Times New Roman"/>
                <w:sz w:val="20"/>
                <w:szCs w:val="20"/>
              </w:rPr>
            </w:pPr>
            <w:ins w:id="415" w:author="Author">
              <w:r w:rsidRPr="004E03AE">
                <w:rPr>
                  <w:rFonts w:ascii="Times New Roman" w:hAnsi="Times New Roman" w:cs="Times New Roman"/>
                  <w:sz w:val="20"/>
                  <w:szCs w:val="20"/>
                </w:rPr>
                <w:t>Non available own funds related to other own funds items approved by supervisory authority</w:t>
              </w:r>
            </w:ins>
          </w:p>
        </w:tc>
        <w:tc>
          <w:tcPr>
            <w:tcW w:w="4536" w:type="dxa"/>
          </w:tcPr>
          <w:p w:rsidR="004E03AE" w:rsidRDefault="006A33DB">
            <w:pPr>
              <w:rPr>
                <w:ins w:id="416" w:author="Author"/>
                <w:rFonts w:ascii="Times New Roman" w:hAnsi="Times New Roman" w:cs="Times New Roman"/>
                <w:sz w:val="20"/>
                <w:szCs w:val="20"/>
              </w:rPr>
            </w:pPr>
            <w:ins w:id="417" w:author="Author">
              <w:r w:rsidRPr="004C74E2">
                <w:rPr>
                  <w:rFonts w:ascii="Times New Roman" w:hAnsi="Times New Roman" w:cs="Times New Roman"/>
                  <w:sz w:val="20"/>
                  <w:szCs w:val="20"/>
                  <w:rPrChange w:id="418" w:author="Author">
                    <w:rPr>
                      <w:rFonts w:ascii="Times New Roman" w:hAnsi="Times New Roman" w:cs="Times New Roman"/>
                      <w:sz w:val="20"/>
                      <w:szCs w:val="20"/>
                      <w:highlight w:val="yellow"/>
                    </w:rPr>
                  </w:rPrChange>
                </w:rPr>
                <w:t>Total amount for non available own funds related to other own funds items approved by supervisory authority.</w:t>
              </w:r>
            </w:ins>
          </w:p>
        </w:tc>
      </w:tr>
      <w:tr w:rsidR="00EE01CA" w:rsidTr="009E4861">
        <w:tc>
          <w:tcPr>
            <w:tcW w:w="1668" w:type="dxa"/>
            <w:hideMark/>
          </w:tcPr>
          <w:p w:rsidR="00EE01CA" w:rsidRDefault="00EE01CA">
            <w:pPr>
              <w:rPr>
                <w:rFonts w:ascii="Times New Roman" w:hAnsi="Times New Roman" w:cs="Times New Roman"/>
                <w:sz w:val="20"/>
                <w:szCs w:val="20"/>
              </w:rPr>
            </w:pPr>
            <w:del w:id="419"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92</w:delText>
              </w:r>
              <w:r w:rsidDel="004E03AE">
                <w:rPr>
                  <w:rFonts w:ascii="Times New Roman" w:hAnsi="Times New Roman" w:cs="Times New Roman"/>
                  <w:sz w:val="20"/>
                  <w:szCs w:val="20"/>
                </w:rPr>
                <w:delText>0</w:delText>
              </w:r>
            </w:del>
            <w:ins w:id="420" w:author="Author">
              <w:r w:rsidR="004E03AE">
                <w:rPr>
                  <w:rFonts w:ascii="Times New Roman" w:hAnsi="Times New Roman" w:cs="Times New Roman"/>
                  <w:sz w:val="20"/>
                  <w:szCs w:val="20"/>
                </w:rPr>
                <w:t>C0</w:t>
              </w:r>
              <w:r w:rsidR="00AF522E">
                <w:rPr>
                  <w:rFonts w:ascii="Times New Roman" w:hAnsi="Times New Roman" w:cs="Times New Roman"/>
                  <w:sz w:val="20"/>
                  <w:szCs w:val="20"/>
                </w:rPr>
                <w:t>88</w:t>
              </w:r>
              <w:del w:id="421" w:author="Author">
                <w:r w:rsidR="004E03AE" w:rsidDel="00AF522E">
                  <w:rPr>
                    <w:rFonts w:ascii="Times New Roman" w:hAnsi="Times New Roman" w:cs="Times New Roman"/>
                    <w:sz w:val="20"/>
                    <w:szCs w:val="20"/>
                  </w:rPr>
                  <w:delText>93</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(G131)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22" w:author="Author">
              <w:r w:rsidDel="00E85972">
                <w:rPr>
                  <w:rFonts w:ascii="Times New Roman" w:hAnsi="Times New Roman" w:cs="Times New Roman"/>
                  <w:sz w:val="20"/>
                  <w:szCs w:val="20"/>
                </w:rPr>
                <w:delText>-</w:delText>
              </w:r>
            </w:del>
            <w:ins w:id="423" w:author="Author">
              <w:r w:rsidR="00E85972">
                <w:rPr>
                  <w:rFonts w:ascii="Times New Roman" w:hAnsi="Times New Roman" w:cs="Times New Roman"/>
                  <w:sz w:val="20"/>
                  <w:szCs w:val="20"/>
                </w:rPr>
                <w:t xml:space="preserve"> </w:t>
              </w:r>
            </w:ins>
            <w:r>
              <w:rPr>
                <w:rFonts w:ascii="Times New Roman" w:hAnsi="Times New Roman" w:cs="Times New Roman"/>
                <w:sz w:val="20"/>
                <w:szCs w:val="20"/>
              </w:rPr>
              <w:t xml:space="preserve">available surplus funds  </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 xml:space="preserve">This is the overall total amount of non </w:t>
            </w:r>
            <w:del w:id="424" w:author="Author">
              <w:r w:rsidDel="00924588">
                <w:rPr>
                  <w:rFonts w:ascii="Times New Roman" w:hAnsi="Times New Roman" w:cs="Times New Roman"/>
                  <w:sz w:val="20"/>
                  <w:szCs w:val="20"/>
                </w:rPr>
                <w:delText xml:space="preserve">– </w:delText>
              </w:r>
            </w:del>
            <w:r>
              <w:rPr>
                <w:rFonts w:ascii="Times New Roman" w:hAnsi="Times New Roman" w:cs="Times New Roman"/>
                <w:sz w:val="20"/>
                <w:szCs w:val="20"/>
              </w:rPr>
              <w:t>available surplus funds at group level.</w:t>
            </w:r>
            <w:r w:rsidR="00B71302">
              <w:rPr>
                <w:rFonts w:ascii="Times New Roman" w:hAnsi="Times New Roman" w:cs="Times New Roman"/>
                <w:sz w:val="20"/>
                <w:szCs w:val="20"/>
              </w:rPr>
              <w:t xml:space="preserve"> </w:t>
            </w:r>
          </w:p>
        </w:tc>
      </w:tr>
      <w:tr w:rsidR="00EE01CA" w:rsidTr="009E4861">
        <w:tc>
          <w:tcPr>
            <w:tcW w:w="1668" w:type="dxa"/>
            <w:hideMark/>
          </w:tcPr>
          <w:p w:rsidR="00EE01CA" w:rsidRDefault="00EE01CA">
            <w:pPr>
              <w:rPr>
                <w:rFonts w:ascii="Times New Roman" w:hAnsi="Times New Roman" w:cs="Times New Roman"/>
                <w:sz w:val="20"/>
                <w:szCs w:val="20"/>
              </w:rPr>
            </w:pPr>
            <w:del w:id="425"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93</w:delText>
              </w:r>
              <w:r w:rsidDel="004E03AE">
                <w:rPr>
                  <w:rFonts w:ascii="Times New Roman" w:hAnsi="Times New Roman" w:cs="Times New Roman"/>
                  <w:sz w:val="20"/>
                  <w:szCs w:val="20"/>
                </w:rPr>
                <w:delText>0</w:delText>
              </w:r>
            </w:del>
            <w:ins w:id="426" w:author="Author">
              <w:r w:rsidR="004E03AE">
                <w:rPr>
                  <w:rFonts w:ascii="Times New Roman" w:hAnsi="Times New Roman" w:cs="Times New Roman"/>
                  <w:sz w:val="20"/>
                  <w:szCs w:val="20"/>
                </w:rPr>
                <w:t>C0</w:t>
              </w:r>
              <w:r w:rsidR="00AF522E">
                <w:rPr>
                  <w:rFonts w:ascii="Times New Roman" w:hAnsi="Times New Roman" w:cs="Times New Roman"/>
                  <w:sz w:val="20"/>
                  <w:szCs w:val="20"/>
                </w:rPr>
                <w:t>89</w:t>
              </w:r>
              <w:del w:id="427" w:author="Author">
                <w:r w:rsidR="004E03AE" w:rsidDel="00AF522E">
                  <w:rPr>
                    <w:rFonts w:ascii="Times New Roman" w:hAnsi="Times New Roman" w:cs="Times New Roman"/>
                    <w:sz w:val="20"/>
                    <w:szCs w:val="20"/>
                  </w:rPr>
                  <w:delText>94</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(H131)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28" w:author="Author">
              <w:r w:rsidDel="00E85972">
                <w:rPr>
                  <w:rFonts w:ascii="Times New Roman" w:hAnsi="Times New Roman" w:cs="Times New Roman"/>
                  <w:sz w:val="20"/>
                  <w:szCs w:val="20"/>
                </w:rPr>
                <w:delText>-</w:delText>
              </w:r>
            </w:del>
            <w:ins w:id="429"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called but not paid in capital</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30" w:author="Author">
              <w:r w:rsidDel="00924588">
                <w:rPr>
                  <w:rFonts w:ascii="Times New Roman" w:hAnsi="Times New Roman" w:cs="Times New Roman"/>
                  <w:sz w:val="20"/>
                  <w:szCs w:val="20"/>
                </w:rPr>
                <w:delText>-</w:delText>
              </w:r>
            </w:del>
            <w:ins w:id="431"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called but not paid in capital at group level.</w:t>
            </w:r>
          </w:p>
        </w:tc>
      </w:tr>
      <w:tr w:rsidR="00EE01CA" w:rsidTr="009E4861">
        <w:tc>
          <w:tcPr>
            <w:tcW w:w="1668" w:type="dxa"/>
            <w:hideMark/>
          </w:tcPr>
          <w:p w:rsidR="00EE01CA" w:rsidRDefault="00EE01CA">
            <w:pPr>
              <w:rPr>
                <w:rFonts w:ascii="Times New Roman" w:hAnsi="Times New Roman" w:cs="Times New Roman"/>
                <w:sz w:val="20"/>
                <w:szCs w:val="20"/>
              </w:rPr>
            </w:pPr>
            <w:del w:id="432"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94</w:delText>
              </w:r>
              <w:r w:rsidDel="004E03AE">
                <w:rPr>
                  <w:rFonts w:ascii="Times New Roman" w:hAnsi="Times New Roman" w:cs="Times New Roman"/>
                  <w:sz w:val="20"/>
                  <w:szCs w:val="20"/>
                </w:rPr>
                <w:delText>0</w:delText>
              </w:r>
            </w:del>
            <w:ins w:id="433" w:author="Author">
              <w:r w:rsidR="004E03AE">
                <w:rPr>
                  <w:rFonts w:ascii="Times New Roman" w:hAnsi="Times New Roman" w:cs="Times New Roman"/>
                  <w:sz w:val="20"/>
                  <w:szCs w:val="20"/>
                </w:rPr>
                <w:t>C0</w:t>
              </w:r>
              <w:r w:rsidR="00AF522E">
                <w:rPr>
                  <w:rFonts w:ascii="Times New Roman" w:hAnsi="Times New Roman" w:cs="Times New Roman"/>
                  <w:sz w:val="20"/>
                  <w:szCs w:val="20"/>
                </w:rPr>
                <w:t>90</w:t>
              </w:r>
              <w:del w:id="434" w:author="Author">
                <w:r w:rsidR="004E03AE" w:rsidDel="00AF522E">
                  <w:rPr>
                    <w:rFonts w:ascii="Times New Roman" w:hAnsi="Times New Roman" w:cs="Times New Roman"/>
                    <w:sz w:val="20"/>
                    <w:szCs w:val="20"/>
                  </w:rPr>
                  <w:delText>95</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(I131)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35" w:author="Author">
              <w:r w:rsidDel="00E85972">
                <w:rPr>
                  <w:rFonts w:ascii="Times New Roman" w:hAnsi="Times New Roman" w:cs="Times New Roman"/>
                  <w:sz w:val="20"/>
                  <w:szCs w:val="20"/>
                </w:rPr>
                <w:delText>-</w:delText>
              </w:r>
            </w:del>
            <w:ins w:id="436"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ancillary own funds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37" w:author="Author">
              <w:r w:rsidDel="00924588">
                <w:rPr>
                  <w:rFonts w:ascii="Times New Roman" w:hAnsi="Times New Roman" w:cs="Times New Roman"/>
                  <w:sz w:val="20"/>
                  <w:szCs w:val="20"/>
                </w:rPr>
                <w:delText>-</w:delText>
              </w:r>
            </w:del>
            <w:ins w:id="438"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ancillary own funds at group level.</w:t>
            </w:r>
          </w:p>
        </w:tc>
      </w:tr>
      <w:tr w:rsidR="00EE01CA" w:rsidTr="009E4861">
        <w:tc>
          <w:tcPr>
            <w:tcW w:w="1668" w:type="dxa"/>
            <w:hideMark/>
          </w:tcPr>
          <w:p w:rsidR="00EE01CA" w:rsidRDefault="00B71302">
            <w:pPr>
              <w:rPr>
                <w:rFonts w:ascii="Times New Roman" w:hAnsi="Times New Roman" w:cs="Times New Roman"/>
                <w:sz w:val="20"/>
                <w:szCs w:val="20"/>
              </w:rPr>
            </w:pPr>
            <w:del w:id="439" w:author="Author">
              <w:r w:rsidDel="004E03AE">
                <w:rPr>
                  <w:rFonts w:ascii="Times New Roman" w:hAnsi="Times New Roman" w:cs="Times New Roman"/>
                  <w:sz w:val="20"/>
                  <w:szCs w:val="20"/>
                </w:rPr>
                <w:delText>C0</w:delText>
              </w:r>
              <w:r w:rsidR="00EE01CA" w:rsidDel="004E03AE">
                <w:rPr>
                  <w:rFonts w:ascii="Times New Roman" w:hAnsi="Times New Roman" w:cs="Times New Roman"/>
                  <w:sz w:val="20"/>
                  <w:szCs w:val="20"/>
                </w:rPr>
                <w:delText>9</w:delText>
              </w:r>
              <w:r w:rsidDel="004E03AE">
                <w:rPr>
                  <w:rFonts w:ascii="Times New Roman" w:hAnsi="Times New Roman" w:cs="Times New Roman"/>
                  <w:sz w:val="20"/>
                  <w:szCs w:val="20"/>
                </w:rPr>
                <w:delText>5</w:delText>
              </w:r>
              <w:r w:rsidR="00EE01CA" w:rsidDel="004E03AE">
                <w:rPr>
                  <w:rFonts w:ascii="Times New Roman" w:hAnsi="Times New Roman" w:cs="Times New Roman"/>
                  <w:sz w:val="20"/>
                  <w:szCs w:val="20"/>
                </w:rPr>
                <w:delText>0</w:delText>
              </w:r>
            </w:del>
            <w:ins w:id="440" w:author="Author">
              <w:r w:rsidR="004E03AE">
                <w:rPr>
                  <w:rFonts w:ascii="Times New Roman" w:hAnsi="Times New Roman" w:cs="Times New Roman"/>
                  <w:sz w:val="20"/>
                  <w:szCs w:val="20"/>
                </w:rPr>
                <w:t>C09</w:t>
              </w:r>
              <w:r w:rsidR="00AF522E">
                <w:rPr>
                  <w:rFonts w:ascii="Times New Roman" w:hAnsi="Times New Roman" w:cs="Times New Roman"/>
                  <w:sz w:val="20"/>
                  <w:szCs w:val="20"/>
                </w:rPr>
                <w:t>1</w:t>
              </w:r>
              <w:del w:id="441" w:author="Author">
                <w:r w:rsidR="004E03AE" w:rsidDel="00AF522E">
                  <w:rPr>
                    <w:rFonts w:ascii="Times New Roman" w:hAnsi="Times New Roman" w:cs="Times New Roman"/>
                    <w:sz w:val="20"/>
                    <w:szCs w:val="20"/>
                  </w:rPr>
                  <w:delText>6</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(J131)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42" w:author="Author">
              <w:r w:rsidDel="00E85972">
                <w:rPr>
                  <w:rFonts w:ascii="Times New Roman" w:hAnsi="Times New Roman" w:cs="Times New Roman"/>
                  <w:sz w:val="20"/>
                  <w:szCs w:val="20"/>
                </w:rPr>
                <w:delText>-</w:delText>
              </w:r>
            </w:del>
            <w:ins w:id="443"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subordinated mutual member accounts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44" w:author="Author">
              <w:r w:rsidDel="00924588">
                <w:rPr>
                  <w:rFonts w:ascii="Times New Roman" w:hAnsi="Times New Roman" w:cs="Times New Roman"/>
                  <w:sz w:val="20"/>
                  <w:szCs w:val="20"/>
                </w:rPr>
                <w:delText>-</w:delText>
              </w:r>
            </w:del>
            <w:ins w:id="445"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subordinated mutual member accounts</w:t>
            </w:r>
          </w:p>
        </w:tc>
      </w:tr>
      <w:tr w:rsidR="00EE01CA" w:rsidTr="009E4861">
        <w:tc>
          <w:tcPr>
            <w:tcW w:w="1668" w:type="dxa"/>
            <w:hideMark/>
          </w:tcPr>
          <w:p w:rsidR="00EE01CA" w:rsidRDefault="00B71302">
            <w:pPr>
              <w:rPr>
                <w:rFonts w:ascii="Times New Roman" w:hAnsi="Times New Roman" w:cs="Times New Roman"/>
                <w:sz w:val="20"/>
                <w:szCs w:val="20"/>
              </w:rPr>
            </w:pPr>
            <w:del w:id="446" w:author="Author">
              <w:r w:rsidDel="004E03AE">
                <w:rPr>
                  <w:rFonts w:ascii="Times New Roman" w:hAnsi="Times New Roman" w:cs="Times New Roman"/>
                  <w:sz w:val="20"/>
                  <w:szCs w:val="20"/>
                </w:rPr>
                <w:delText>C096</w:delText>
              </w:r>
              <w:r w:rsidR="00EE01CA" w:rsidDel="004E03AE">
                <w:rPr>
                  <w:rFonts w:ascii="Times New Roman" w:hAnsi="Times New Roman" w:cs="Times New Roman"/>
                  <w:sz w:val="20"/>
                  <w:szCs w:val="20"/>
                </w:rPr>
                <w:delText>0</w:delText>
              </w:r>
            </w:del>
            <w:ins w:id="447" w:author="Author">
              <w:r w:rsidR="004E03AE">
                <w:rPr>
                  <w:rFonts w:ascii="Times New Roman" w:hAnsi="Times New Roman" w:cs="Times New Roman"/>
                  <w:sz w:val="20"/>
                  <w:szCs w:val="20"/>
                </w:rPr>
                <w:t>C09</w:t>
              </w:r>
              <w:r w:rsidR="00AF522E">
                <w:rPr>
                  <w:rFonts w:ascii="Times New Roman" w:hAnsi="Times New Roman" w:cs="Times New Roman"/>
                  <w:sz w:val="20"/>
                  <w:szCs w:val="20"/>
                </w:rPr>
                <w:t>2</w:t>
              </w:r>
              <w:del w:id="448" w:author="Author">
                <w:r w:rsidR="004E03AE" w:rsidDel="00AF522E">
                  <w:rPr>
                    <w:rFonts w:ascii="Times New Roman" w:hAnsi="Times New Roman" w:cs="Times New Roman"/>
                    <w:sz w:val="20"/>
                    <w:szCs w:val="20"/>
                  </w:rPr>
                  <w:delText>7</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(K131)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49" w:author="Author">
              <w:r w:rsidDel="00E85972">
                <w:rPr>
                  <w:rFonts w:ascii="Times New Roman" w:hAnsi="Times New Roman" w:cs="Times New Roman"/>
                  <w:sz w:val="20"/>
                  <w:szCs w:val="20"/>
                </w:rPr>
                <w:delText>-</w:delText>
              </w:r>
            </w:del>
            <w:ins w:id="450"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preference shares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51" w:author="Author">
              <w:r w:rsidDel="00924588">
                <w:rPr>
                  <w:rFonts w:ascii="Times New Roman" w:hAnsi="Times New Roman" w:cs="Times New Roman"/>
                  <w:sz w:val="20"/>
                  <w:szCs w:val="20"/>
                </w:rPr>
                <w:delText>-</w:delText>
              </w:r>
            </w:del>
            <w:ins w:id="452"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preference shares at group level.</w:t>
            </w:r>
          </w:p>
        </w:tc>
      </w:tr>
      <w:tr w:rsidR="00EE01CA" w:rsidTr="009E4861">
        <w:tc>
          <w:tcPr>
            <w:tcW w:w="1668" w:type="dxa"/>
          </w:tcPr>
          <w:p w:rsidR="00EE01CA" w:rsidRDefault="00EE01CA">
            <w:pPr>
              <w:rPr>
                <w:rFonts w:ascii="Times New Roman" w:hAnsi="Times New Roman" w:cs="Times New Roman"/>
                <w:sz w:val="20"/>
                <w:szCs w:val="20"/>
              </w:rPr>
            </w:pPr>
            <w:del w:id="453"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97</w:delText>
              </w:r>
              <w:r w:rsidDel="004E03AE">
                <w:rPr>
                  <w:rFonts w:ascii="Times New Roman" w:hAnsi="Times New Roman" w:cs="Times New Roman"/>
                  <w:sz w:val="20"/>
                  <w:szCs w:val="20"/>
                </w:rPr>
                <w:delText>0</w:delText>
              </w:r>
            </w:del>
            <w:ins w:id="454" w:author="Author">
              <w:r w:rsidR="004E03AE">
                <w:rPr>
                  <w:rFonts w:ascii="Times New Roman" w:hAnsi="Times New Roman" w:cs="Times New Roman"/>
                  <w:sz w:val="20"/>
                  <w:szCs w:val="20"/>
                </w:rPr>
                <w:t>C09</w:t>
              </w:r>
              <w:r w:rsidR="00AF522E">
                <w:rPr>
                  <w:rFonts w:ascii="Times New Roman" w:hAnsi="Times New Roman" w:cs="Times New Roman"/>
                  <w:sz w:val="20"/>
                  <w:szCs w:val="20"/>
                </w:rPr>
                <w:t>3</w:t>
              </w:r>
              <w:del w:id="455" w:author="Author">
                <w:r w:rsidR="004E03AE" w:rsidDel="00AF522E">
                  <w:rPr>
                    <w:rFonts w:ascii="Times New Roman" w:hAnsi="Times New Roman" w:cs="Times New Roman"/>
                    <w:sz w:val="20"/>
                    <w:szCs w:val="20"/>
                  </w:rPr>
                  <w:delText>8</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(L131)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56" w:author="Author">
              <w:r w:rsidDel="00E85972">
                <w:rPr>
                  <w:rFonts w:ascii="Times New Roman" w:hAnsi="Times New Roman" w:cs="Times New Roman"/>
                  <w:sz w:val="20"/>
                  <w:szCs w:val="20"/>
                </w:rPr>
                <w:delText>-</w:delText>
              </w:r>
            </w:del>
            <w:ins w:id="457"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Subordinated Liabilities</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58" w:author="Author">
              <w:r w:rsidDel="00924588">
                <w:rPr>
                  <w:rFonts w:ascii="Times New Roman" w:hAnsi="Times New Roman" w:cs="Times New Roman"/>
                  <w:sz w:val="20"/>
                  <w:szCs w:val="20"/>
                </w:rPr>
                <w:delText>-</w:delText>
              </w:r>
            </w:del>
            <w:ins w:id="459"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subordinated liabilities at group level.</w:t>
            </w:r>
          </w:p>
        </w:tc>
      </w:tr>
      <w:tr w:rsidR="00EE01CA" w:rsidTr="009E4861">
        <w:tc>
          <w:tcPr>
            <w:tcW w:w="1668" w:type="dxa"/>
            <w:hideMark/>
          </w:tcPr>
          <w:p w:rsidR="00EE01CA" w:rsidRDefault="00EE01CA">
            <w:pPr>
              <w:rPr>
                <w:rFonts w:ascii="Times New Roman" w:hAnsi="Times New Roman" w:cs="Times New Roman"/>
                <w:sz w:val="20"/>
                <w:szCs w:val="20"/>
              </w:rPr>
            </w:pPr>
            <w:del w:id="460"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98</w:delText>
              </w:r>
              <w:r w:rsidDel="004E03AE">
                <w:rPr>
                  <w:rFonts w:ascii="Times New Roman" w:hAnsi="Times New Roman" w:cs="Times New Roman"/>
                  <w:sz w:val="20"/>
                  <w:szCs w:val="20"/>
                </w:rPr>
                <w:delText>0</w:delText>
              </w:r>
            </w:del>
            <w:ins w:id="461" w:author="Author">
              <w:r w:rsidR="004E03AE">
                <w:rPr>
                  <w:rFonts w:ascii="Times New Roman" w:hAnsi="Times New Roman" w:cs="Times New Roman"/>
                  <w:sz w:val="20"/>
                  <w:szCs w:val="20"/>
                </w:rPr>
                <w:t>C09</w:t>
              </w:r>
              <w:r w:rsidR="00AF522E">
                <w:rPr>
                  <w:rFonts w:ascii="Times New Roman" w:hAnsi="Times New Roman" w:cs="Times New Roman"/>
                  <w:sz w:val="20"/>
                  <w:szCs w:val="20"/>
                </w:rPr>
                <w:t>4</w:t>
              </w:r>
              <w:del w:id="462" w:author="Author">
                <w:r w:rsidR="004E03AE" w:rsidDel="00AF522E">
                  <w:rPr>
                    <w:rFonts w:ascii="Times New Roman" w:hAnsi="Times New Roman" w:cs="Times New Roman"/>
                    <w:sz w:val="20"/>
                    <w:szCs w:val="20"/>
                  </w:rPr>
                  <w:delText>9</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(M131)</w:t>
            </w:r>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An amount equal to the value of non</w:t>
            </w:r>
            <w:del w:id="463" w:author="Author">
              <w:r w:rsidDel="00E85972">
                <w:rPr>
                  <w:rFonts w:ascii="Times New Roman" w:hAnsi="Times New Roman" w:cs="Times New Roman"/>
                  <w:sz w:val="20"/>
                  <w:szCs w:val="20"/>
                </w:rPr>
                <w:delText>-</w:delText>
              </w:r>
            </w:del>
            <w:ins w:id="464"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net deferred tax assets at the group level</w:t>
            </w:r>
          </w:p>
        </w:tc>
        <w:tc>
          <w:tcPr>
            <w:tcW w:w="4536" w:type="dxa"/>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w:t>
            </w:r>
            <w:del w:id="465" w:author="Author">
              <w:r w:rsidDel="00924588">
                <w:rPr>
                  <w:rFonts w:ascii="Times New Roman" w:hAnsi="Times New Roman" w:cs="Times New Roman"/>
                  <w:sz w:val="20"/>
                  <w:szCs w:val="20"/>
                </w:rPr>
                <w:delText xml:space="preserve"> </w:delText>
              </w:r>
            </w:del>
            <w:r>
              <w:rPr>
                <w:rFonts w:ascii="Times New Roman" w:hAnsi="Times New Roman" w:cs="Times New Roman"/>
                <w:sz w:val="20"/>
                <w:szCs w:val="20"/>
              </w:rPr>
              <w:t xml:space="preserve"> amount equal to the value of non</w:t>
            </w:r>
            <w:del w:id="466" w:author="Author">
              <w:r w:rsidDel="00924588">
                <w:rPr>
                  <w:rFonts w:ascii="Times New Roman" w:hAnsi="Times New Roman" w:cs="Times New Roman"/>
                  <w:sz w:val="20"/>
                  <w:szCs w:val="20"/>
                </w:rPr>
                <w:delText>-</w:delText>
              </w:r>
            </w:del>
            <w:ins w:id="467"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net deferred tax assets at the group level</w:t>
            </w:r>
          </w:p>
        </w:tc>
      </w:tr>
      <w:tr w:rsidR="00EE01CA" w:rsidTr="009E4861">
        <w:tc>
          <w:tcPr>
            <w:tcW w:w="1668" w:type="dxa"/>
            <w:hideMark/>
          </w:tcPr>
          <w:p w:rsidR="00EE01CA" w:rsidRDefault="00EE01CA" w:rsidP="004E03AE">
            <w:pPr>
              <w:rPr>
                <w:rFonts w:ascii="Times New Roman" w:hAnsi="Times New Roman" w:cs="Times New Roman"/>
                <w:sz w:val="20"/>
                <w:szCs w:val="20"/>
              </w:rPr>
            </w:pPr>
            <w:del w:id="468" w:author="Author">
              <w:r w:rsidDel="004E03AE">
                <w:rPr>
                  <w:rFonts w:ascii="Times New Roman" w:hAnsi="Times New Roman" w:cs="Times New Roman"/>
                  <w:sz w:val="20"/>
                  <w:szCs w:val="20"/>
                </w:rPr>
                <w:delText>C0</w:delText>
              </w:r>
              <w:r w:rsidR="00B71302" w:rsidDel="004E03AE">
                <w:rPr>
                  <w:rFonts w:ascii="Times New Roman" w:hAnsi="Times New Roman" w:cs="Times New Roman"/>
                  <w:sz w:val="20"/>
                  <w:szCs w:val="20"/>
                </w:rPr>
                <w:delText>99</w:delText>
              </w:r>
              <w:r w:rsidDel="004E03AE">
                <w:rPr>
                  <w:rFonts w:ascii="Times New Roman" w:hAnsi="Times New Roman" w:cs="Times New Roman"/>
                  <w:sz w:val="20"/>
                  <w:szCs w:val="20"/>
                </w:rPr>
                <w:delText>0</w:delText>
              </w:r>
            </w:del>
            <w:ins w:id="469" w:author="Author">
              <w:r w:rsidR="004E03AE">
                <w:rPr>
                  <w:rFonts w:ascii="Times New Roman" w:hAnsi="Times New Roman" w:cs="Times New Roman"/>
                  <w:sz w:val="20"/>
                  <w:szCs w:val="20"/>
                </w:rPr>
                <w:t>C</w:t>
              </w:r>
              <w:r w:rsidR="00AF522E">
                <w:rPr>
                  <w:rFonts w:ascii="Times New Roman" w:hAnsi="Times New Roman" w:cs="Times New Roman"/>
                  <w:sz w:val="20"/>
                  <w:szCs w:val="20"/>
                </w:rPr>
                <w:t>095</w:t>
              </w:r>
              <w:del w:id="470" w:author="Author">
                <w:r w:rsidR="004E03AE" w:rsidDel="00AF522E">
                  <w:rPr>
                    <w:rFonts w:ascii="Times New Roman" w:hAnsi="Times New Roman" w:cs="Times New Roman"/>
                    <w:sz w:val="20"/>
                    <w:szCs w:val="20"/>
                  </w:rPr>
                  <w:delText>100</w:delText>
                </w:r>
              </w:del>
              <w:r w:rsidR="004E03AE">
                <w:rPr>
                  <w:rFonts w:ascii="Times New Roman" w:hAnsi="Times New Roman" w:cs="Times New Roman"/>
                  <w:sz w:val="20"/>
                  <w:szCs w:val="20"/>
                </w:rPr>
                <w:t>0</w:t>
              </w:r>
            </w:ins>
          </w:p>
        </w:tc>
        <w:tc>
          <w:tcPr>
            <w:tcW w:w="2835" w:type="dxa"/>
            <w:hideMark/>
          </w:tcPr>
          <w:p w:rsidR="00EE01CA" w:rsidRDefault="00EE01CA" w:rsidP="00E85972">
            <w:pPr>
              <w:rPr>
                <w:rFonts w:ascii="Times New Roman" w:hAnsi="Times New Roman" w:cs="Times New Roman"/>
                <w:sz w:val="20"/>
                <w:szCs w:val="20"/>
              </w:rPr>
            </w:pPr>
            <w:r>
              <w:rPr>
                <w:rFonts w:ascii="Times New Roman" w:hAnsi="Times New Roman" w:cs="Times New Roman"/>
                <w:sz w:val="20"/>
                <w:szCs w:val="20"/>
              </w:rPr>
              <w:t>Non</w:t>
            </w:r>
            <w:del w:id="471" w:author="Author">
              <w:r w:rsidDel="00E85972">
                <w:rPr>
                  <w:rFonts w:ascii="Times New Roman" w:hAnsi="Times New Roman" w:cs="Times New Roman"/>
                  <w:sz w:val="20"/>
                  <w:szCs w:val="20"/>
                </w:rPr>
                <w:delText>-</w:delText>
              </w:r>
            </w:del>
            <w:ins w:id="472" w:author="Author">
              <w:r w:rsidR="00E85972">
                <w:rPr>
                  <w:rFonts w:ascii="Times New Roman" w:hAnsi="Times New Roman" w:cs="Times New Roman"/>
                  <w:sz w:val="20"/>
                  <w:szCs w:val="20"/>
                </w:rPr>
                <w:t xml:space="preserve"> </w:t>
              </w:r>
            </w:ins>
            <w:r>
              <w:rPr>
                <w:rFonts w:ascii="Times New Roman" w:hAnsi="Times New Roman" w:cs="Times New Roman"/>
                <w:sz w:val="20"/>
                <w:szCs w:val="20"/>
              </w:rPr>
              <w:t>available share premium account related to preference shares at group level</w:t>
            </w:r>
          </w:p>
        </w:tc>
        <w:tc>
          <w:tcPr>
            <w:tcW w:w="4536"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This is the total overall amount of non</w:t>
            </w:r>
            <w:del w:id="473" w:author="Author">
              <w:r w:rsidDel="00924588">
                <w:rPr>
                  <w:rFonts w:ascii="Times New Roman" w:hAnsi="Times New Roman" w:cs="Times New Roman"/>
                  <w:sz w:val="20"/>
                  <w:szCs w:val="20"/>
                </w:rPr>
                <w:delText>-</w:delText>
              </w:r>
            </w:del>
            <w:ins w:id="474"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share premium account related to preference shares at group level</w:t>
            </w:r>
          </w:p>
        </w:tc>
      </w:tr>
      <w:tr w:rsidR="00EE01CA" w:rsidTr="009E4861">
        <w:tc>
          <w:tcPr>
            <w:tcW w:w="1668" w:type="dxa"/>
            <w:hideMark/>
          </w:tcPr>
          <w:p w:rsidR="00EE01CA" w:rsidRDefault="00EE01CA">
            <w:pPr>
              <w:rPr>
                <w:rFonts w:ascii="Times New Roman" w:hAnsi="Times New Roman" w:cs="Times New Roman"/>
                <w:sz w:val="20"/>
                <w:szCs w:val="20"/>
              </w:rPr>
            </w:pPr>
            <w:del w:id="475" w:author="Author">
              <w:r w:rsidDel="004E03AE">
                <w:rPr>
                  <w:rFonts w:ascii="Times New Roman" w:hAnsi="Times New Roman" w:cs="Times New Roman"/>
                  <w:sz w:val="20"/>
                  <w:szCs w:val="20"/>
                </w:rPr>
                <w:delText>C</w:delText>
              </w:r>
              <w:r w:rsidR="00B71302" w:rsidDel="004E03AE">
                <w:rPr>
                  <w:rFonts w:ascii="Times New Roman" w:hAnsi="Times New Roman" w:cs="Times New Roman"/>
                  <w:sz w:val="20"/>
                  <w:szCs w:val="20"/>
                </w:rPr>
                <w:delText>1</w:delText>
              </w:r>
              <w:r w:rsidDel="004E03AE">
                <w:rPr>
                  <w:rFonts w:ascii="Times New Roman" w:hAnsi="Times New Roman" w:cs="Times New Roman"/>
                  <w:sz w:val="20"/>
                  <w:szCs w:val="20"/>
                </w:rPr>
                <w:delText>0</w:delText>
              </w:r>
              <w:r w:rsidR="00B71302" w:rsidDel="004E03AE">
                <w:rPr>
                  <w:rFonts w:ascii="Times New Roman" w:hAnsi="Times New Roman" w:cs="Times New Roman"/>
                  <w:sz w:val="20"/>
                  <w:szCs w:val="20"/>
                </w:rPr>
                <w:delText>0</w:delText>
              </w:r>
              <w:r w:rsidDel="004E03AE">
                <w:rPr>
                  <w:rFonts w:ascii="Times New Roman" w:hAnsi="Times New Roman" w:cs="Times New Roman"/>
                  <w:sz w:val="20"/>
                  <w:szCs w:val="20"/>
                </w:rPr>
                <w:delText>0</w:delText>
              </w:r>
            </w:del>
            <w:ins w:id="476" w:author="Author">
              <w:r w:rsidR="004E03AE">
                <w:rPr>
                  <w:rFonts w:ascii="Times New Roman" w:hAnsi="Times New Roman" w:cs="Times New Roman"/>
                  <w:sz w:val="20"/>
                  <w:szCs w:val="20"/>
                </w:rPr>
                <w:t>C</w:t>
              </w:r>
              <w:r w:rsidR="00AF522E">
                <w:rPr>
                  <w:rFonts w:ascii="Times New Roman" w:hAnsi="Times New Roman" w:cs="Times New Roman"/>
                  <w:sz w:val="20"/>
                  <w:szCs w:val="20"/>
                </w:rPr>
                <w:t>096</w:t>
              </w:r>
              <w:del w:id="477" w:author="Author">
                <w:r w:rsidR="004E03AE" w:rsidDel="00AF522E">
                  <w:rPr>
                    <w:rFonts w:ascii="Times New Roman" w:hAnsi="Times New Roman" w:cs="Times New Roman"/>
                    <w:sz w:val="20"/>
                    <w:szCs w:val="20"/>
                  </w:rPr>
                  <w:delText>101</w:delText>
                </w:r>
              </w:del>
              <w:r w:rsidR="004E03AE">
                <w:rPr>
                  <w:rFonts w:ascii="Times New Roman" w:hAnsi="Times New Roman" w:cs="Times New Roman"/>
                  <w:sz w:val="20"/>
                  <w:szCs w:val="20"/>
                </w:rPr>
                <w:t>0</w:t>
              </w:r>
            </w:ins>
          </w:p>
          <w:p w:rsidR="00EE01CA" w:rsidRDefault="00EE01CA">
            <w:pPr>
              <w:rPr>
                <w:rFonts w:ascii="Times New Roman" w:hAnsi="Times New Roman" w:cs="Times New Roman"/>
                <w:sz w:val="20"/>
                <w:szCs w:val="20"/>
              </w:rPr>
            </w:pPr>
            <w:r>
              <w:rPr>
                <w:rFonts w:ascii="Times New Roman" w:hAnsi="Times New Roman" w:cs="Times New Roman"/>
                <w:sz w:val="20"/>
                <w:szCs w:val="20"/>
              </w:rPr>
              <w:t>(N131)</w:t>
            </w:r>
          </w:p>
        </w:tc>
        <w:tc>
          <w:tcPr>
            <w:tcW w:w="2835" w:type="dxa"/>
            <w:hideMark/>
          </w:tcPr>
          <w:p w:rsidR="00EE01CA" w:rsidRDefault="00EE01CA" w:rsidP="00924588">
            <w:pPr>
              <w:rPr>
                <w:rFonts w:ascii="Times New Roman" w:hAnsi="Times New Roman" w:cs="Times New Roman"/>
                <w:sz w:val="20"/>
                <w:szCs w:val="20"/>
              </w:rPr>
            </w:pPr>
            <w:r>
              <w:rPr>
                <w:rFonts w:ascii="Times New Roman" w:hAnsi="Times New Roman" w:cs="Times New Roman"/>
                <w:sz w:val="20"/>
                <w:szCs w:val="20"/>
              </w:rPr>
              <w:t>Total non</w:t>
            </w:r>
            <w:del w:id="478" w:author="Author">
              <w:r w:rsidDel="00924588">
                <w:rPr>
                  <w:rFonts w:ascii="Times New Roman" w:hAnsi="Times New Roman" w:cs="Times New Roman"/>
                  <w:sz w:val="20"/>
                  <w:szCs w:val="20"/>
                </w:rPr>
                <w:delText>-</w:delText>
              </w:r>
            </w:del>
            <w:ins w:id="479" w:author="Author">
              <w:r w:rsidR="00924588">
                <w:rPr>
                  <w:rFonts w:ascii="Times New Roman" w:hAnsi="Times New Roman" w:cs="Times New Roman"/>
                  <w:sz w:val="20"/>
                  <w:szCs w:val="20"/>
                </w:rPr>
                <w:t xml:space="preserve"> </w:t>
              </w:r>
            </w:ins>
            <w:r>
              <w:rPr>
                <w:rFonts w:ascii="Times New Roman" w:hAnsi="Times New Roman" w:cs="Times New Roman"/>
                <w:sz w:val="20"/>
                <w:szCs w:val="20"/>
              </w:rPr>
              <w:t xml:space="preserve">available excess own funds </w:t>
            </w:r>
          </w:p>
        </w:tc>
        <w:tc>
          <w:tcPr>
            <w:tcW w:w="4536" w:type="dxa"/>
          </w:tcPr>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rPr>
              <w:t>This is the total overall amount of non</w:t>
            </w:r>
            <w:del w:id="480" w:author="Author">
              <w:r w:rsidDel="00924588">
                <w:rPr>
                  <w:rFonts w:ascii="Times New Roman" w:hAnsi="Times New Roman" w:cs="Times New Roman"/>
                  <w:sz w:val="20"/>
                  <w:szCs w:val="20"/>
                </w:rPr>
                <w:delText>-</w:delText>
              </w:r>
            </w:del>
            <w:ins w:id="481" w:author="Author">
              <w:r w:rsidR="00924588">
                <w:rPr>
                  <w:rFonts w:ascii="Times New Roman" w:hAnsi="Times New Roman" w:cs="Times New Roman"/>
                  <w:sz w:val="20"/>
                  <w:szCs w:val="20"/>
                </w:rPr>
                <w:t xml:space="preserve"> </w:t>
              </w:r>
            </w:ins>
            <w:r>
              <w:rPr>
                <w:rFonts w:ascii="Times New Roman" w:hAnsi="Times New Roman" w:cs="Times New Roman"/>
                <w:sz w:val="20"/>
                <w:szCs w:val="20"/>
              </w:rPr>
              <w:t>available excess own funds.</w:t>
            </w:r>
          </w:p>
          <w:p w:rsidR="00EE01CA" w:rsidRDefault="00EE01CA">
            <w:pPr>
              <w:rPr>
                <w:rFonts w:ascii="Times New Roman" w:hAnsi="Times New Roman" w:cs="Times New Roman"/>
                <w:sz w:val="20"/>
                <w:szCs w:val="20"/>
                <w:lang w:val="en-US" w:eastAsia="de-DE"/>
              </w:rPr>
            </w:pPr>
          </w:p>
          <w:p w:rsidR="00EE01CA" w:rsidRDefault="00EE01CA">
            <w:pPr>
              <w:rPr>
                <w:rFonts w:ascii="Times New Roman" w:hAnsi="Times New Roman" w:cs="Times New Roman"/>
                <w:sz w:val="20"/>
                <w:szCs w:val="20"/>
                <w:lang w:val="en-US" w:eastAsia="de-DE"/>
              </w:rPr>
            </w:pPr>
            <w:r>
              <w:rPr>
                <w:rFonts w:ascii="Times New Roman" w:hAnsi="Times New Roman" w:cs="Times New Roman"/>
                <w:sz w:val="20"/>
                <w:szCs w:val="20"/>
                <w:lang w:val="en-US" w:eastAsia="de-DE"/>
              </w:rPr>
              <w:t xml:space="preserve">According to Article 222(4) of the </w:t>
            </w:r>
            <w:r w:rsidR="005A24A3">
              <w:rPr>
                <w:rFonts w:ascii="Times New Roman" w:hAnsi="Times New Roman" w:cs="Times New Roman"/>
                <w:sz w:val="20"/>
                <w:szCs w:val="20"/>
                <w:lang w:val="en-US" w:eastAsia="de-DE"/>
              </w:rPr>
              <w:t>D</w:t>
            </w:r>
            <w:r>
              <w:rPr>
                <w:rFonts w:ascii="Times New Roman" w:hAnsi="Times New Roman" w:cs="Times New Roman"/>
                <w:sz w:val="20"/>
                <w:szCs w:val="20"/>
                <w:lang w:val="en-US" w:eastAsia="de-DE"/>
              </w:rPr>
              <w:t>irective</w:t>
            </w:r>
            <w:r w:rsidR="005A24A3">
              <w:rPr>
                <w:rFonts w:ascii="Times New Roman" w:hAnsi="Times New Roman" w:cs="Times New Roman"/>
                <w:sz w:val="20"/>
                <w:szCs w:val="20"/>
                <w:lang w:val="en-US" w:eastAsia="de-DE"/>
              </w:rPr>
              <w:t xml:space="preserve"> 2009/138/EC</w:t>
            </w:r>
            <w:r>
              <w:rPr>
                <w:rFonts w:ascii="Times New Roman" w:hAnsi="Times New Roman" w:cs="Times New Roman"/>
                <w:sz w:val="20"/>
                <w:szCs w:val="20"/>
                <w:lang w:val="en-US" w:eastAsia="de-DE"/>
              </w:rPr>
              <w:t>, the total non</w:t>
            </w:r>
            <w:del w:id="482" w:author="Author">
              <w:r w:rsidDel="00E85972">
                <w:rPr>
                  <w:rFonts w:ascii="Times New Roman" w:hAnsi="Times New Roman" w:cs="Times New Roman"/>
                  <w:sz w:val="20"/>
                  <w:szCs w:val="20"/>
                  <w:lang w:val="en-US" w:eastAsia="de-DE"/>
                </w:rPr>
                <w:delText>-</w:delText>
              </w:r>
            </w:del>
            <w:ins w:id="483" w:author="Author">
              <w:r w:rsidR="00E85972">
                <w:rPr>
                  <w:rFonts w:ascii="Times New Roman" w:hAnsi="Times New Roman" w:cs="Times New Roman"/>
                  <w:sz w:val="20"/>
                  <w:szCs w:val="20"/>
                  <w:lang w:val="en-US" w:eastAsia="de-DE"/>
                </w:rPr>
                <w:t xml:space="preserve"> </w:t>
              </w:r>
            </w:ins>
            <w:r>
              <w:rPr>
                <w:rFonts w:ascii="Times New Roman" w:hAnsi="Times New Roman" w:cs="Times New Roman"/>
                <w:sz w:val="20"/>
                <w:szCs w:val="20"/>
                <w:lang w:val="en-US" w:eastAsia="de-DE"/>
              </w:rPr>
              <w:t xml:space="preserve">available own funds is calculated, </w:t>
            </w:r>
            <w:del w:id="484" w:author="Author">
              <w:r w:rsidDel="003035F1">
                <w:rPr>
                  <w:rFonts w:ascii="Times New Roman" w:hAnsi="Times New Roman" w:cs="Times New Roman"/>
                  <w:sz w:val="20"/>
                  <w:szCs w:val="20"/>
                  <w:lang w:val="en-US" w:eastAsia="de-DE"/>
                </w:rPr>
                <w:delText xml:space="preserve">entity </w:delText>
              </w:r>
            </w:del>
            <w:ins w:id="485" w:author="Author">
              <w:r w:rsidR="003035F1">
                <w:rPr>
                  <w:rFonts w:ascii="Times New Roman" w:hAnsi="Times New Roman" w:cs="Times New Roman"/>
                  <w:sz w:val="20"/>
                  <w:szCs w:val="20"/>
                  <w:lang w:val="en-US" w:eastAsia="de-DE"/>
                </w:rPr>
                <w:t xml:space="preserve">undertaking </w:t>
              </w:r>
            </w:ins>
            <w:r>
              <w:rPr>
                <w:rFonts w:ascii="Times New Roman" w:hAnsi="Times New Roman" w:cs="Times New Roman"/>
                <w:sz w:val="20"/>
                <w:szCs w:val="20"/>
                <w:lang w:val="en-US" w:eastAsia="de-DE"/>
              </w:rPr>
              <w:t xml:space="preserve">by </w:t>
            </w:r>
            <w:del w:id="486" w:author="Author">
              <w:r w:rsidDel="003035F1">
                <w:rPr>
                  <w:rFonts w:ascii="Times New Roman" w:hAnsi="Times New Roman" w:cs="Times New Roman"/>
                  <w:sz w:val="20"/>
                  <w:szCs w:val="20"/>
                  <w:lang w:val="en-US" w:eastAsia="de-DE"/>
                </w:rPr>
                <w:delText>entity</w:delText>
              </w:r>
            </w:del>
            <w:ins w:id="487" w:author="Author">
              <w:r w:rsidR="003035F1">
                <w:rPr>
                  <w:rFonts w:ascii="Times New Roman" w:hAnsi="Times New Roman" w:cs="Times New Roman"/>
                  <w:sz w:val="20"/>
                  <w:szCs w:val="20"/>
                  <w:lang w:val="en-US" w:eastAsia="de-DE"/>
                </w:rPr>
                <w:t>undertaking</w:t>
              </w:r>
            </w:ins>
            <w:r>
              <w:rPr>
                <w:rFonts w:ascii="Times New Roman" w:hAnsi="Times New Roman" w:cs="Times New Roman"/>
                <w:sz w:val="20"/>
                <w:szCs w:val="20"/>
                <w:lang w:val="en-US" w:eastAsia="de-DE"/>
              </w:rPr>
              <w:t xml:space="preserve">, by adding up own funds indicated in Article 222(2) of </w:t>
            </w:r>
            <w:r w:rsidRPr="00924588">
              <w:rPr>
                <w:rFonts w:ascii="Times New Roman" w:hAnsi="Times New Roman" w:cs="Times New Roman"/>
                <w:sz w:val="20"/>
                <w:szCs w:val="20"/>
                <w:lang w:val="en-US" w:eastAsia="de-DE"/>
              </w:rPr>
              <w:t xml:space="preserve">the directive (i.e. surplus funds and any subscribed but not paid-up capital) and in </w:t>
            </w:r>
            <w:r w:rsidRPr="004C74E2">
              <w:rPr>
                <w:rFonts w:ascii="Times New Roman" w:hAnsi="Times New Roman" w:cs="Times New Roman"/>
                <w:sz w:val="20"/>
                <w:szCs w:val="20"/>
                <w:lang w:val="en-US" w:eastAsia="de-DE"/>
                <w:rPrChange w:id="488" w:author="Author">
                  <w:rPr>
                    <w:rFonts w:ascii="Times New Roman" w:hAnsi="Times New Roman" w:cs="Times New Roman"/>
                    <w:sz w:val="20"/>
                    <w:szCs w:val="20"/>
                    <w:highlight w:val="yellow"/>
                    <w:lang w:val="en-US" w:eastAsia="de-DE"/>
                  </w:rPr>
                </w:rPrChange>
              </w:rPr>
              <w:t>Article</w:t>
            </w:r>
            <w:del w:id="489" w:author="Author">
              <w:r w:rsidRPr="004C74E2" w:rsidDel="00A27CBB">
                <w:rPr>
                  <w:rFonts w:ascii="Times New Roman" w:hAnsi="Times New Roman" w:cs="Times New Roman"/>
                  <w:sz w:val="20"/>
                  <w:szCs w:val="20"/>
                  <w:lang w:val="en-US" w:eastAsia="de-DE"/>
                  <w:rPrChange w:id="490" w:author="Author">
                    <w:rPr>
                      <w:rFonts w:ascii="Times New Roman" w:hAnsi="Times New Roman" w:cs="Times New Roman"/>
                      <w:sz w:val="20"/>
                      <w:szCs w:val="20"/>
                      <w:highlight w:val="yellow"/>
                      <w:lang w:val="en-US" w:eastAsia="de-DE"/>
                    </w:rPr>
                  </w:rPrChange>
                </w:rPr>
                <w:delText xml:space="preserve"> 323</w:delText>
              </w:r>
            </w:del>
            <w:ins w:id="491" w:author="Author">
              <w:r w:rsidR="00A27CBB" w:rsidRPr="004C74E2">
                <w:rPr>
                  <w:rFonts w:ascii="Times New Roman" w:hAnsi="Times New Roman" w:cs="Times New Roman"/>
                  <w:sz w:val="20"/>
                  <w:szCs w:val="20"/>
                  <w:lang w:val="en-US" w:eastAsia="de-DE"/>
                  <w:rPrChange w:id="492" w:author="Author">
                    <w:rPr>
                      <w:rFonts w:ascii="Times New Roman" w:hAnsi="Times New Roman" w:cs="Times New Roman"/>
                      <w:sz w:val="20"/>
                      <w:szCs w:val="20"/>
                      <w:highlight w:val="yellow"/>
                      <w:lang w:val="en-US" w:eastAsia="de-DE"/>
                    </w:rPr>
                  </w:rPrChange>
                </w:rPr>
                <w:t>330 of Delegated Regulation</w:t>
              </w:r>
            </w:ins>
            <w:del w:id="493" w:author="Author">
              <w:r w:rsidRPr="004C74E2" w:rsidDel="00A27CBB">
                <w:rPr>
                  <w:rFonts w:ascii="Times New Roman" w:hAnsi="Times New Roman" w:cs="Times New Roman"/>
                  <w:sz w:val="20"/>
                  <w:szCs w:val="20"/>
                  <w:lang w:val="en-US" w:eastAsia="de-DE"/>
                  <w:rPrChange w:id="494" w:author="Author">
                    <w:rPr>
                      <w:rFonts w:ascii="Times New Roman" w:hAnsi="Times New Roman" w:cs="Times New Roman"/>
                      <w:sz w:val="20"/>
                      <w:szCs w:val="20"/>
                      <w:highlight w:val="yellow"/>
                      <w:lang w:val="en-US" w:eastAsia="de-DE"/>
                    </w:rPr>
                  </w:rPrChange>
                </w:rPr>
                <w:delText xml:space="preserve"> </w:delText>
              </w:r>
              <w:smartTag w:uri="urn:schemas-microsoft-com:office:smarttags" w:element="stockticker">
                <w:r w:rsidRPr="004C74E2" w:rsidDel="00A27CBB">
                  <w:rPr>
                    <w:rFonts w:ascii="Times New Roman" w:hAnsi="Times New Roman" w:cs="Times New Roman"/>
                    <w:sz w:val="20"/>
                    <w:szCs w:val="20"/>
                    <w:lang w:val="en-US" w:eastAsia="de-DE"/>
                    <w:rPrChange w:id="495" w:author="Author">
                      <w:rPr>
                        <w:rFonts w:ascii="Times New Roman" w:hAnsi="Times New Roman" w:cs="Times New Roman"/>
                        <w:sz w:val="20"/>
                        <w:szCs w:val="20"/>
                        <w:highlight w:val="yellow"/>
                        <w:lang w:val="en-US" w:eastAsia="de-DE"/>
                      </w:rPr>
                    </w:rPrChange>
                  </w:rPr>
                  <w:delText>SCG</w:delText>
                </w:r>
              </w:smartTag>
              <w:r w:rsidRPr="004C74E2" w:rsidDel="00A27CBB">
                <w:rPr>
                  <w:rFonts w:ascii="Times New Roman" w:hAnsi="Times New Roman" w:cs="Times New Roman"/>
                  <w:sz w:val="20"/>
                  <w:szCs w:val="20"/>
                  <w:lang w:val="en-US" w:eastAsia="de-DE"/>
                  <w:rPrChange w:id="496" w:author="Author">
                    <w:rPr>
                      <w:rFonts w:ascii="Times New Roman" w:hAnsi="Times New Roman" w:cs="Times New Roman"/>
                      <w:sz w:val="20"/>
                      <w:szCs w:val="20"/>
                      <w:highlight w:val="yellow"/>
                      <w:lang w:val="en-US" w:eastAsia="de-DE"/>
                    </w:rPr>
                  </w:rPrChange>
                </w:rPr>
                <w:delText xml:space="preserve">3(3) </w:delText>
              </w:r>
              <w:r w:rsidR="00E379E9" w:rsidRPr="00924588" w:rsidDel="00A27CBB">
                <w:rPr>
                  <w:rFonts w:ascii="Times New Roman" w:hAnsi="Times New Roman" w:cs="Times New Roman"/>
                  <w:sz w:val="20"/>
                  <w:szCs w:val="20"/>
                  <w:lang w:val="en-US"/>
                </w:rPr>
                <w:delText>of Implementing measures</w:delText>
              </w:r>
            </w:del>
            <w:r w:rsidRPr="00924588">
              <w:rPr>
                <w:rFonts w:ascii="Times New Roman" w:hAnsi="Times New Roman" w:cs="Times New Roman"/>
                <w:sz w:val="20"/>
                <w:szCs w:val="20"/>
                <w:lang w:val="en-US" w:eastAsia="de-DE"/>
              </w:rPr>
              <w:t xml:space="preserve"> </w:t>
            </w:r>
            <w:ins w:id="497" w:author="Author">
              <w:r w:rsidR="00491C4D">
                <w:rPr>
                  <w:rFonts w:ascii="Times New Roman" w:hAnsi="Times New Roman" w:cs="Times New Roman"/>
                  <w:sz w:val="20"/>
                  <w:szCs w:val="20"/>
                  <w:lang w:val="en-US" w:eastAsia="de-DE"/>
                </w:rPr>
                <w:t xml:space="preserve">(EU) </w:t>
              </w:r>
              <w:r w:rsidR="00924588">
                <w:rPr>
                  <w:rFonts w:ascii="Times New Roman" w:hAnsi="Times New Roman" w:cs="Times New Roman"/>
                  <w:sz w:val="20"/>
                  <w:szCs w:val="20"/>
                  <w:lang w:val="en-US" w:eastAsia="de-DE"/>
                </w:rPr>
                <w:t xml:space="preserve">2015/35 </w:t>
              </w:r>
            </w:ins>
            <w:r w:rsidRPr="00924588">
              <w:rPr>
                <w:rFonts w:ascii="Times New Roman" w:hAnsi="Times New Roman" w:cs="Times New Roman"/>
                <w:sz w:val="20"/>
                <w:szCs w:val="20"/>
                <w:lang w:val="en-US" w:eastAsia="de-DE"/>
              </w:rPr>
              <w:t>(i.e. ancillary own funds, preferences shares, subordinated mutual members account</w:t>
            </w:r>
            <w:r>
              <w:rPr>
                <w:rFonts w:ascii="Times New Roman" w:hAnsi="Times New Roman" w:cs="Times New Roman"/>
                <w:sz w:val="20"/>
                <w:szCs w:val="20"/>
                <w:lang w:val="en-US" w:eastAsia="de-DE"/>
              </w:rPr>
              <w:t xml:space="preserve">, subordinated liabilities and the value of net deferred tax assets).The part of such own funds that exceeds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cannot be considered as available for covering the group SCR.</w:t>
            </w:r>
          </w:p>
          <w:p w:rsidR="00EE01CA" w:rsidRDefault="00EE01CA">
            <w:pPr>
              <w:rPr>
                <w:rFonts w:ascii="Times New Roman" w:hAnsi="Times New Roman" w:cs="Times New Roman"/>
                <w:sz w:val="20"/>
                <w:szCs w:val="20"/>
              </w:rPr>
            </w:pPr>
            <w:r>
              <w:rPr>
                <w:rFonts w:ascii="Times New Roman" w:hAnsi="Times New Roman" w:cs="Times New Roman"/>
                <w:sz w:val="20"/>
                <w:szCs w:val="20"/>
                <w:lang w:val="en-US" w:eastAsia="de-DE"/>
              </w:rPr>
              <w:t xml:space="preserve">If the total amount of such own funds does not exceed the contribution of the related undertaking to the group </w:t>
            </w:r>
            <w:smartTag w:uri="urn:schemas-microsoft-com:office:smarttags" w:element="stockticker">
              <w:r>
                <w:rPr>
                  <w:rFonts w:ascii="Times New Roman" w:hAnsi="Times New Roman" w:cs="Times New Roman"/>
                  <w:sz w:val="20"/>
                  <w:szCs w:val="20"/>
                  <w:lang w:val="en-US" w:eastAsia="de-DE"/>
                </w:rPr>
                <w:t>SCR</w:t>
              </w:r>
            </w:smartTag>
            <w:r>
              <w:rPr>
                <w:rFonts w:ascii="Times New Roman" w:hAnsi="Times New Roman" w:cs="Times New Roman"/>
                <w:sz w:val="20"/>
                <w:szCs w:val="20"/>
                <w:lang w:val="en-US" w:eastAsia="de-DE"/>
              </w:rPr>
              <w:t xml:space="preserve">, such limitation doesn’t apply. </w:t>
            </w:r>
          </w:p>
        </w:tc>
      </w:tr>
    </w:tbl>
    <w:p w:rsidR="006C043D" w:rsidRPr="009E4861" w:rsidRDefault="006C043D" w:rsidP="00E379E9">
      <w:pPr>
        <w:rPr>
          <w:rFonts w:ascii="Times New Roman" w:hAnsi="Times New Roman" w:cs="Times New Roman"/>
          <w:sz w:val="20"/>
          <w:szCs w:val="20"/>
        </w:rPr>
      </w:pPr>
    </w:p>
    <w:sectPr w:rsidR="006C043D" w:rsidRPr="009E48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355" w:rsidRDefault="00127355" w:rsidP="004128AD">
      <w:pPr>
        <w:spacing w:after="0" w:line="240" w:lineRule="auto"/>
      </w:pPr>
      <w:r>
        <w:separator/>
      </w:r>
    </w:p>
  </w:endnote>
  <w:endnote w:type="continuationSeparator" w:id="0">
    <w:p w:rsidR="00127355" w:rsidRDefault="00127355" w:rsidP="00412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355" w:rsidRDefault="00127355" w:rsidP="004128AD">
      <w:pPr>
        <w:spacing w:after="0" w:line="240" w:lineRule="auto"/>
      </w:pPr>
      <w:r>
        <w:separator/>
      </w:r>
    </w:p>
  </w:footnote>
  <w:footnote w:type="continuationSeparator" w:id="0">
    <w:p w:rsidR="00127355" w:rsidRDefault="00127355" w:rsidP="004128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37F22"/>
    <w:multiLevelType w:val="hybridMultilevel"/>
    <w:tmpl w:val="61F43B5A"/>
    <w:lvl w:ilvl="0" w:tplc="4A8A1B0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2190"/>
    <w:rsid w:val="000135C3"/>
    <w:rsid w:val="0004321A"/>
    <w:rsid w:val="00063FBA"/>
    <w:rsid w:val="0006591C"/>
    <w:rsid w:val="000A559F"/>
    <w:rsid w:val="000F7A79"/>
    <w:rsid w:val="00127355"/>
    <w:rsid w:val="0013263C"/>
    <w:rsid w:val="001C56E8"/>
    <w:rsid w:val="001C5F4B"/>
    <w:rsid w:val="001C6A32"/>
    <w:rsid w:val="001F2190"/>
    <w:rsid w:val="001F7906"/>
    <w:rsid w:val="00210AB0"/>
    <w:rsid w:val="00261A22"/>
    <w:rsid w:val="00274645"/>
    <w:rsid w:val="00277AB3"/>
    <w:rsid w:val="00277C56"/>
    <w:rsid w:val="0028005A"/>
    <w:rsid w:val="00287797"/>
    <w:rsid w:val="002A4561"/>
    <w:rsid w:val="002D5C44"/>
    <w:rsid w:val="002F50BC"/>
    <w:rsid w:val="002F61F0"/>
    <w:rsid w:val="003035F1"/>
    <w:rsid w:val="00344A0F"/>
    <w:rsid w:val="003855E9"/>
    <w:rsid w:val="00385981"/>
    <w:rsid w:val="003C50ED"/>
    <w:rsid w:val="004128AD"/>
    <w:rsid w:val="00420AB5"/>
    <w:rsid w:val="004371A8"/>
    <w:rsid w:val="00483E15"/>
    <w:rsid w:val="00491C4D"/>
    <w:rsid w:val="00495A61"/>
    <w:rsid w:val="004A564B"/>
    <w:rsid w:val="004C176B"/>
    <w:rsid w:val="004C22F2"/>
    <w:rsid w:val="004C74E2"/>
    <w:rsid w:val="004D0432"/>
    <w:rsid w:val="004E03AE"/>
    <w:rsid w:val="004F6B4A"/>
    <w:rsid w:val="00514748"/>
    <w:rsid w:val="00542791"/>
    <w:rsid w:val="00555642"/>
    <w:rsid w:val="00557FD4"/>
    <w:rsid w:val="00576C3B"/>
    <w:rsid w:val="00580F13"/>
    <w:rsid w:val="0058465E"/>
    <w:rsid w:val="005A24A3"/>
    <w:rsid w:val="005B6588"/>
    <w:rsid w:val="005E364B"/>
    <w:rsid w:val="0061793F"/>
    <w:rsid w:val="00645B8C"/>
    <w:rsid w:val="00664338"/>
    <w:rsid w:val="006746C2"/>
    <w:rsid w:val="00693FC5"/>
    <w:rsid w:val="006A33DB"/>
    <w:rsid w:val="006C043D"/>
    <w:rsid w:val="006D6C3F"/>
    <w:rsid w:val="00766EA8"/>
    <w:rsid w:val="007824B6"/>
    <w:rsid w:val="007B251A"/>
    <w:rsid w:val="00802079"/>
    <w:rsid w:val="00805E93"/>
    <w:rsid w:val="008356F9"/>
    <w:rsid w:val="00841EE8"/>
    <w:rsid w:val="00845298"/>
    <w:rsid w:val="00852CAD"/>
    <w:rsid w:val="008B2E87"/>
    <w:rsid w:val="008B7221"/>
    <w:rsid w:val="008E21DF"/>
    <w:rsid w:val="008E4CC0"/>
    <w:rsid w:val="008F4FC8"/>
    <w:rsid w:val="00912259"/>
    <w:rsid w:val="00916E44"/>
    <w:rsid w:val="00924588"/>
    <w:rsid w:val="009C4DB1"/>
    <w:rsid w:val="009D1E95"/>
    <w:rsid w:val="009E4861"/>
    <w:rsid w:val="00A01915"/>
    <w:rsid w:val="00A07A54"/>
    <w:rsid w:val="00A2508A"/>
    <w:rsid w:val="00A27CBB"/>
    <w:rsid w:val="00A65BD0"/>
    <w:rsid w:val="00A7250C"/>
    <w:rsid w:val="00A73D25"/>
    <w:rsid w:val="00A74627"/>
    <w:rsid w:val="00A9085A"/>
    <w:rsid w:val="00A92C55"/>
    <w:rsid w:val="00A942FA"/>
    <w:rsid w:val="00AC58B5"/>
    <w:rsid w:val="00AE746D"/>
    <w:rsid w:val="00AF3395"/>
    <w:rsid w:val="00AF349D"/>
    <w:rsid w:val="00AF522E"/>
    <w:rsid w:val="00B45A9B"/>
    <w:rsid w:val="00B541DC"/>
    <w:rsid w:val="00B71302"/>
    <w:rsid w:val="00B74AD2"/>
    <w:rsid w:val="00BA5550"/>
    <w:rsid w:val="00BA7F32"/>
    <w:rsid w:val="00C4022F"/>
    <w:rsid w:val="00C649A6"/>
    <w:rsid w:val="00C83A3C"/>
    <w:rsid w:val="00C90DB3"/>
    <w:rsid w:val="00CB2788"/>
    <w:rsid w:val="00CB56BC"/>
    <w:rsid w:val="00CB68B6"/>
    <w:rsid w:val="00CC1EA6"/>
    <w:rsid w:val="00CC2600"/>
    <w:rsid w:val="00CC3EBB"/>
    <w:rsid w:val="00CD4A52"/>
    <w:rsid w:val="00CE0373"/>
    <w:rsid w:val="00CE6269"/>
    <w:rsid w:val="00D10914"/>
    <w:rsid w:val="00D20DCD"/>
    <w:rsid w:val="00D221AB"/>
    <w:rsid w:val="00D61391"/>
    <w:rsid w:val="00D658F9"/>
    <w:rsid w:val="00D87E33"/>
    <w:rsid w:val="00DC417C"/>
    <w:rsid w:val="00DD61EC"/>
    <w:rsid w:val="00DD6A8A"/>
    <w:rsid w:val="00DE541C"/>
    <w:rsid w:val="00DF3E9D"/>
    <w:rsid w:val="00E12966"/>
    <w:rsid w:val="00E13B16"/>
    <w:rsid w:val="00E17B69"/>
    <w:rsid w:val="00E24E9C"/>
    <w:rsid w:val="00E25C83"/>
    <w:rsid w:val="00E379E9"/>
    <w:rsid w:val="00E56899"/>
    <w:rsid w:val="00E85972"/>
    <w:rsid w:val="00EA2274"/>
    <w:rsid w:val="00EA27E8"/>
    <w:rsid w:val="00EB206C"/>
    <w:rsid w:val="00ED046B"/>
    <w:rsid w:val="00ED0477"/>
    <w:rsid w:val="00EE01CA"/>
    <w:rsid w:val="00EE57FA"/>
    <w:rsid w:val="00EE62F1"/>
    <w:rsid w:val="00F22961"/>
    <w:rsid w:val="00F24258"/>
    <w:rsid w:val="00F52E63"/>
    <w:rsid w:val="00FC7093"/>
    <w:rsid w:val="00FE4348"/>
    <w:rsid w:val="00FF2288"/>
    <w:rsid w:val="00FF2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1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128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8AD"/>
  </w:style>
  <w:style w:type="paragraph" w:styleId="Footer">
    <w:name w:val="footer"/>
    <w:basedOn w:val="Normal"/>
    <w:link w:val="FooterChar"/>
    <w:uiPriority w:val="99"/>
    <w:unhideWhenUsed/>
    <w:rsid w:val="004128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AD"/>
  </w:style>
  <w:style w:type="paragraph" w:styleId="BalloonText">
    <w:name w:val="Balloon Text"/>
    <w:basedOn w:val="Normal"/>
    <w:link w:val="BalloonTextChar"/>
    <w:uiPriority w:val="99"/>
    <w:semiHidden/>
    <w:unhideWhenUsed/>
    <w:rsid w:val="00DC4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17C"/>
    <w:rPr>
      <w:rFonts w:ascii="Tahoma" w:hAnsi="Tahoma" w:cs="Tahoma"/>
      <w:sz w:val="16"/>
      <w:szCs w:val="16"/>
    </w:rPr>
  </w:style>
  <w:style w:type="character" w:styleId="CommentReference">
    <w:name w:val="annotation reference"/>
    <w:basedOn w:val="DefaultParagraphFont"/>
    <w:uiPriority w:val="99"/>
    <w:semiHidden/>
    <w:unhideWhenUsed/>
    <w:rsid w:val="00841EE8"/>
    <w:rPr>
      <w:sz w:val="16"/>
      <w:szCs w:val="16"/>
    </w:rPr>
  </w:style>
  <w:style w:type="paragraph" w:styleId="CommentText">
    <w:name w:val="annotation text"/>
    <w:basedOn w:val="Normal"/>
    <w:link w:val="CommentTextChar"/>
    <w:uiPriority w:val="99"/>
    <w:semiHidden/>
    <w:unhideWhenUsed/>
    <w:rsid w:val="00841EE8"/>
    <w:pPr>
      <w:spacing w:line="240" w:lineRule="auto"/>
    </w:pPr>
    <w:rPr>
      <w:sz w:val="20"/>
      <w:szCs w:val="20"/>
    </w:rPr>
  </w:style>
  <w:style w:type="character" w:customStyle="1" w:styleId="CommentTextChar">
    <w:name w:val="Comment Text Char"/>
    <w:basedOn w:val="DefaultParagraphFont"/>
    <w:link w:val="CommentText"/>
    <w:uiPriority w:val="99"/>
    <w:semiHidden/>
    <w:rsid w:val="00841EE8"/>
    <w:rPr>
      <w:sz w:val="20"/>
      <w:szCs w:val="20"/>
    </w:rPr>
  </w:style>
  <w:style w:type="paragraph" w:styleId="CommentSubject">
    <w:name w:val="annotation subject"/>
    <w:basedOn w:val="CommentText"/>
    <w:next w:val="CommentText"/>
    <w:link w:val="CommentSubjectChar"/>
    <w:uiPriority w:val="99"/>
    <w:semiHidden/>
    <w:unhideWhenUsed/>
    <w:rsid w:val="00841EE8"/>
    <w:rPr>
      <w:b/>
      <w:bCs/>
    </w:rPr>
  </w:style>
  <w:style w:type="character" w:customStyle="1" w:styleId="CommentSubjectChar">
    <w:name w:val="Comment Subject Char"/>
    <w:basedOn w:val="CommentTextChar"/>
    <w:link w:val="CommentSubject"/>
    <w:uiPriority w:val="99"/>
    <w:semiHidden/>
    <w:rsid w:val="00841EE8"/>
    <w:rPr>
      <w:b/>
      <w:bCs/>
      <w:sz w:val="20"/>
      <w:szCs w:val="20"/>
    </w:rPr>
  </w:style>
  <w:style w:type="paragraph" w:styleId="ListParagraph">
    <w:name w:val="List Paragraph"/>
    <w:basedOn w:val="Normal"/>
    <w:uiPriority w:val="34"/>
    <w:qFormat/>
    <w:rsid w:val="00802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65468">
      <w:bodyDiv w:val="1"/>
      <w:marLeft w:val="0"/>
      <w:marRight w:val="0"/>
      <w:marTop w:val="0"/>
      <w:marBottom w:val="0"/>
      <w:divBdr>
        <w:top w:val="none" w:sz="0" w:space="0" w:color="auto"/>
        <w:left w:val="none" w:sz="0" w:space="0" w:color="auto"/>
        <w:bottom w:val="none" w:sz="0" w:space="0" w:color="auto"/>
        <w:right w:val="none" w:sz="0" w:space="0" w:color="auto"/>
      </w:divBdr>
    </w:div>
    <w:div w:id="440682432">
      <w:bodyDiv w:val="1"/>
      <w:marLeft w:val="0"/>
      <w:marRight w:val="0"/>
      <w:marTop w:val="0"/>
      <w:marBottom w:val="0"/>
      <w:divBdr>
        <w:top w:val="none" w:sz="0" w:space="0" w:color="auto"/>
        <w:left w:val="none" w:sz="0" w:space="0" w:color="auto"/>
        <w:bottom w:val="none" w:sz="0" w:space="0" w:color="auto"/>
        <w:right w:val="none" w:sz="0" w:space="0" w:color="auto"/>
      </w:divBdr>
    </w:div>
    <w:div w:id="453139613">
      <w:bodyDiv w:val="1"/>
      <w:marLeft w:val="0"/>
      <w:marRight w:val="0"/>
      <w:marTop w:val="0"/>
      <w:marBottom w:val="0"/>
      <w:divBdr>
        <w:top w:val="none" w:sz="0" w:space="0" w:color="auto"/>
        <w:left w:val="none" w:sz="0" w:space="0" w:color="auto"/>
        <w:bottom w:val="none" w:sz="0" w:space="0" w:color="auto"/>
        <w:right w:val="none" w:sz="0" w:space="0" w:color="auto"/>
      </w:divBdr>
    </w:div>
    <w:div w:id="843130685">
      <w:bodyDiv w:val="1"/>
      <w:marLeft w:val="0"/>
      <w:marRight w:val="0"/>
      <w:marTop w:val="0"/>
      <w:marBottom w:val="0"/>
      <w:divBdr>
        <w:top w:val="none" w:sz="0" w:space="0" w:color="auto"/>
        <w:left w:val="none" w:sz="0" w:space="0" w:color="auto"/>
        <w:bottom w:val="none" w:sz="0" w:space="0" w:color="auto"/>
        <w:right w:val="none" w:sz="0" w:space="0" w:color="auto"/>
      </w:divBdr>
    </w:div>
    <w:div w:id="945767279">
      <w:bodyDiv w:val="1"/>
      <w:marLeft w:val="0"/>
      <w:marRight w:val="0"/>
      <w:marTop w:val="0"/>
      <w:marBottom w:val="0"/>
      <w:divBdr>
        <w:top w:val="none" w:sz="0" w:space="0" w:color="auto"/>
        <w:left w:val="none" w:sz="0" w:space="0" w:color="auto"/>
        <w:bottom w:val="none" w:sz="0" w:space="0" w:color="auto"/>
        <w:right w:val="none" w:sz="0" w:space="0" w:color="auto"/>
      </w:divBdr>
    </w:div>
    <w:div w:id="1123574128">
      <w:bodyDiv w:val="1"/>
      <w:marLeft w:val="0"/>
      <w:marRight w:val="0"/>
      <w:marTop w:val="0"/>
      <w:marBottom w:val="0"/>
      <w:divBdr>
        <w:top w:val="none" w:sz="0" w:space="0" w:color="auto"/>
        <w:left w:val="none" w:sz="0" w:space="0" w:color="auto"/>
        <w:bottom w:val="none" w:sz="0" w:space="0" w:color="auto"/>
        <w:right w:val="none" w:sz="0" w:space="0" w:color="auto"/>
      </w:divBdr>
    </w:div>
    <w:div w:id="1297640118">
      <w:bodyDiv w:val="1"/>
      <w:marLeft w:val="0"/>
      <w:marRight w:val="0"/>
      <w:marTop w:val="0"/>
      <w:marBottom w:val="0"/>
      <w:divBdr>
        <w:top w:val="none" w:sz="0" w:space="0" w:color="auto"/>
        <w:left w:val="none" w:sz="0" w:space="0" w:color="auto"/>
        <w:bottom w:val="none" w:sz="0" w:space="0" w:color="auto"/>
        <w:right w:val="none" w:sz="0" w:space="0" w:color="auto"/>
      </w:divBdr>
    </w:div>
    <w:div w:id="1355231948">
      <w:bodyDiv w:val="1"/>
      <w:marLeft w:val="0"/>
      <w:marRight w:val="0"/>
      <w:marTop w:val="0"/>
      <w:marBottom w:val="0"/>
      <w:divBdr>
        <w:top w:val="none" w:sz="0" w:space="0" w:color="auto"/>
        <w:left w:val="none" w:sz="0" w:space="0" w:color="auto"/>
        <w:bottom w:val="none" w:sz="0" w:space="0" w:color="auto"/>
        <w:right w:val="none" w:sz="0" w:space="0" w:color="auto"/>
      </w:divBdr>
    </w:div>
    <w:div w:id="1403792900">
      <w:bodyDiv w:val="1"/>
      <w:marLeft w:val="0"/>
      <w:marRight w:val="0"/>
      <w:marTop w:val="0"/>
      <w:marBottom w:val="0"/>
      <w:divBdr>
        <w:top w:val="none" w:sz="0" w:space="0" w:color="auto"/>
        <w:left w:val="none" w:sz="0" w:space="0" w:color="auto"/>
        <w:bottom w:val="none" w:sz="0" w:space="0" w:color="auto"/>
        <w:right w:val="none" w:sz="0" w:space="0" w:color="auto"/>
      </w:divBdr>
    </w:div>
    <w:div w:id="1450323293">
      <w:bodyDiv w:val="1"/>
      <w:marLeft w:val="0"/>
      <w:marRight w:val="0"/>
      <w:marTop w:val="0"/>
      <w:marBottom w:val="0"/>
      <w:divBdr>
        <w:top w:val="none" w:sz="0" w:space="0" w:color="auto"/>
        <w:left w:val="none" w:sz="0" w:space="0" w:color="auto"/>
        <w:bottom w:val="none" w:sz="0" w:space="0" w:color="auto"/>
        <w:right w:val="none" w:sz="0" w:space="0" w:color="auto"/>
      </w:divBdr>
    </w:div>
    <w:div w:id="1519734722">
      <w:bodyDiv w:val="1"/>
      <w:marLeft w:val="0"/>
      <w:marRight w:val="0"/>
      <w:marTop w:val="0"/>
      <w:marBottom w:val="0"/>
      <w:divBdr>
        <w:top w:val="none" w:sz="0" w:space="0" w:color="auto"/>
        <w:left w:val="none" w:sz="0" w:space="0" w:color="auto"/>
        <w:bottom w:val="none" w:sz="0" w:space="0" w:color="auto"/>
        <w:right w:val="none" w:sz="0" w:space="0" w:color="auto"/>
      </w:divBdr>
    </w:div>
    <w:div w:id="1542009595">
      <w:bodyDiv w:val="1"/>
      <w:marLeft w:val="0"/>
      <w:marRight w:val="0"/>
      <w:marTop w:val="0"/>
      <w:marBottom w:val="0"/>
      <w:divBdr>
        <w:top w:val="none" w:sz="0" w:space="0" w:color="auto"/>
        <w:left w:val="none" w:sz="0" w:space="0" w:color="auto"/>
        <w:bottom w:val="none" w:sz="0" w:space="0" w:color="auto"/>
        <w:right w:val="none" w:sz="0" w:space="0" w:color="auto"/>
      </w:divBdr>
    </w:div>
    <w:div w:id="1563179204">
      <w:bodyDiv w:val="1"/>
      <w:marLeft w:val="0"/>
      <w:marRight w:val="0"/>
      <w:marTop w:val="0"/>
      <w:marBottom w:val="0"/>
      <w:divBdr>
        <w:top w:val="none" w:sz="0" w:space="0" w:color="auto"/>
        <w:left w:val="none" w:sz="0" w:space="0" w:color="auto"/>
        <w:bottom w:val="none" w:sz="0" w:space="0" w:color="auto"/>
        <w:right w:val="none" w:sz="0" w:space="0" w:color="auto"/>
      </w:divBdr>
    </w:div>
    <w:div w:id="1832136371">
      <w:bodyDiv w:val="1"/>
      <w:marLeft w:val="0"/>
      <w:marRight w:val="0"/>
      <w:marTop w:val="0"/>
      <w:marBottom w:val="0"/>
      <w:divBdr>
        <w:top w:val="none" w:sz="0" w:space="0" w:color="auto"/>
        <w:left w:val="none" w:sz="0" w:space="0" w:color="auto"/>
        <w:bottom w:val="none" w:sz="0" w:space="0" w:color="auto"/>
        <w:right w:val="none" w:sz="0" w:space="0" w:color="auto"/>
      </w:divBdr>
    </w:div>
    <w:div w:id="1982728736">
      <w:bodyDiv w:val="1"/>
      <w:marLeft w:val="0"/>
      <w:marRight w:val="0"/>
      <w:marTop w:val="0"/>
      <w:marBottom w:val="0"/>
      <w:divBdr>
        <w:top w:val="none" w:sz="0" w:space="0" w:color="auto"/>
        <w:left w:val="none" w:sz="0" w:space="0" w:color="auto"/>
        <w:bottom w:val="none" w:sz="0" w:space="0" w:color="auto"/>
        <w:right w:val="none" w:sz="0" w:space="0" w:color="auto"/>
      </w:divBdr>
    </w:div>
    <w:div w:id="2035768470">
      <w:bodyDiv w:val="1"/>
      <w:marLeft w:val="0"/>
      <w:marRight w:val="0"/>
      <w:marTop w:val="0"/>
      <w:marBottom w:val="0"/>
      <w:divBdr>
        <w:top w:val="none" w:sz="0" w:space="0" w:color="auto"/>
        <w:left w:val="none" w:sz="0" w:space="0" w:color="auto"/>
        <w:bottom w:val="none" w:sz="0" w:space="0" w:color="auto"/>
        <w:right w:val="none" w:sz="0" w:space="0" w:color="auto"/>
      </w:divBdr>
    </w:div>
    <w:div w:id="208714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A2583-C1DF-4972-BBBD-EEFBDA51B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3670</Words>
  <Characters>20924</Characters>
  <Application>Microsoft Office Word</Application>
  <DocSecurity>0</DocSecurity>
  <Lines>174</Lines>
  <Paragraphs>49</Paragraphs>
  <ScaleCrop>false</ScaleCrop>
  <Company/>
  <LinksUpToDate>false</LinksUpToDate>
  <CharactersWithSpaces>24545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2015-07-02T21:06:00Z</dcterms:created>
  <dcterms:modified xsi:type="dcterms:W3CDTF">2015-07-02T21:06:00Z</dcterms:modified>
</cp:coreProperties>
</file>